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1DCE9FDE" w:rsidR="00C66A7C" w:rsidRPr="00AE1224" w:rsidRDefault="0069519B" w:rsidP="00C66A7C">
      <w:pPr>
        <w:pStyle w:val="Nzev"/>
        <w:rPr>
          <w:rFonts w:cs="Arial"/>
          <w:color w:val="FF0000"/>
          <w:lang w:eastAsia="ar-SA" w:bidi="ar-SA"/>
        </w:rPr>
      </w:pPr>
      <w:r w:rsidRPr="00694F68">
        <w:rPr>
          <w:rFonts w:cs="Arial"/>
          <w:lang w:eastAsia="ar-SA" w:bidi="ar-SA"/>
        </w:rPr>
        <w:t>Položková</w:t>
      </w:r>
      <w:r w:rsidRPr="00353C5B">
        <w:rPr>
          <w:rFonts w:cs="Arial"/>
          <w:lang w:eastAsia="ar-SA" w:bidi="ar-SA"/>
        </w:rPr>
        <w:t xml:space="preserve">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w:t>
      </w:r>
      <w:r w:rsidR="00C4291D">
        <w:rPr>
          <w:rFonts w:cs="Arial"/>
          <w:lang w:eastAsia="ar-SA" w:bidi="ar-SA"/>
        </w:rPr>
        <w:t xml:space="preserve"> </w:t>
      </w:r>
      <w:r w:rsidR="00C4291D" w:rsidRPr="00C4291D">
        <w:rPr>
          <w:rFonts w:cs="Arial"/>
          <w:lang w:eastAsia="ar-SA" w:bidi="ar-SA"/>
        </w:rPr>
        <w:t>(EN 1789:2020)</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7A24FB19" w:rsidR="00353C5B" w:rsidRPr="000533B5" w:rsidRDefault="00FA70F3" w:rsidP="00675E3D">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w:t>
            </w:r>
            <w:del w:id="0" w:author="David Jarolím" w:date="2024-04-05T13:31:00Z">
              <w:r w:rsidR="00DD3D2C" w:rsidDel="00675E3D">
                <w:rPr>
                  <w:rFonts w:asciiTheme="minorHAnsi" w:hAnsiTheme="minorHAnsi" w:cs="Arial"/>
                  <w:lang w:eastAsia="ar-SA" w:bidi="ar-SA"/>
                </w:rPr>
                <w:delText>3</w:delText>
              </w:r>
            </w:del>
            <w:ins w:id="1" w:author="David Jarolím" w:date="2024-04-05T13:32:00Z">
              <w:r w:rsidR="00675E3D">
                <w:rPr>
                  <w:rFonts w:asciiTheme="minorHAnsi" w:hAnsiTheme="minorHAnsi" w:cs="Arial"/>
                  <w:lang w:eastAsia="ar-SA" w:bidi="ar-SA"/>
                </w:rPr>
                <w:t>4</w:t>
              </w:r>
            </w:ins>
            <w:bookmarkStart w:id="2" w:name="_GoBack"/>
            <w:bookmarkEnd w:id="2"/>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15233287" w:rsidR="00353C5B" w:rsidRPr="000533B5" w:rsidRDefault="00353C5B" w:rsidP="00B266B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Motor přeplňovaný vznětový min. </w:t>
            </w:r>
            <w:r w:rsidRPr="00B266B2">
              <w:rPr>
                <w:rFonts w:asciiTheme="minorHAnsi" w:hAnsiTheme="minorHAnsi" w:cs="Arial"/>
                <w:lang w:eastAsia="ar-SA" w:bidi="ar-SA"/>
              </w:rPr>
              <w:t>objem 19</w:t>
            </w:r>
            <w:r w:rsidR="00B266B2" w:rsidRPr="00B266B2">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w:t>
            </w:r>
            <w:r w:rsidRPr="00B266B2">
              <w:rPr>
                <w:rFonts w:asciiTheme="minorHAnsi" w:hAnsiTheme="minorHAnsi" w:cs="Arial"/>
                <w:lang w:eastAsia="ar-SA" w:bidi="ar-SA"/>
              </w:rPr>
              <w:t>130 kW,</w:t>
            </w:r>
            <w:r w:rsidRPr="000533B5">
              <w:rPr>
                <w:rFonts w:asciiTheme="minorHAnsi" w:hAnsiTheme="minorHAnsi" w:cs="Arial"/>
                <w:lang w:eastAsia="ar-SA" w:bidi="ar-SA"/>
              </w:rPr>
              <w:t xml:space="preserve"> maximální krouticí moment min. </w:t>
            </w:r>
            <w:r w:rsidRPr="00B266B2">
              <w:rPr>
                <w:rFonts w:asciiTheme="minorHAnsi" w:hAnsiTheme="minorHAnsi" w:cs="Arial"/>
                <w:lang w:eastAsia="ar-SA" w:bidi="ar-SA"/>
              </w:rPr>
              <w:t xml:space="preserve">410 </w:t>
            </w:r>
            <w:proofErr w:type="spellStart"/>
            <w:r w:rsidRPr="00B266B2">
              <w:rPr>
                <w:rFonts w:asciiTheme="minorHAnsi" w:hAnsiTheme="minorHAnsi" w:cs="Arial"/>
                <w:lang w:eastAsia="ar-SA" w:bidi="ar-SA"/>
              </w:rPr>
              <w:t>Nm</w:t>
            </w:r>
            <w:proofErr w:type="spellEnd"/>
            <w:r w:rsidRPr="00B266B2">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1B3B0D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r w:rsidR="007064D3">
              <w:rPr>
                <w:rFonts w:asciiTheme="minorHAnsi" w:hAnsiTheme="minorHAnsi" w:cs="Arial"/>
                <w:lang w:eastAsia="ar-SA" w:bidi="ar-SA"/>
              </w:rPr>
              <w:t xml:space="preserve"> Kontrolka nezapnutého bezpečnostního pásu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2E479E1" w:rsidR="00353C5B" w:rsidRPr="000533B5" w:rsidRDefault="00724539" w:rsidP="00D4408B">
            <w:pPr>
              <w:widowControl/>
              <w:numPr>
                <w:ilvl w:val="0"/>
                <w:numId w:val="15"/>
              </w:numPr>
              <w:spacing w:line="276" w:lineRule="auto"/>
              <w:jc w:val="both"/>
              <w:rPr>
                <w:rFonts w:asciiTheme="minorHAnsi" w:hAnsiTheme="minorHAnsi" w:cs="Arial"/>
                <w:lang w:eastAsia="ar-SA" w:bidi="ar-SA"/>
              </w:rPr>
            </w:pPr>
            <w:r w:rsidRPr="00724539">
              <w:rPr>
                <w:rFonts w:asciiTheme="minorHAnsi" w:hAnsiTheme="minorHAnsi" w:cs="Arial"/>
                <w:lang w:eastAsia="ar-SA" w:bidi="ar-SA"/>
              </w:rPr>
              <w:t>Převodovka manuální min. šestistupňová ve směru vpřed, nebo automatická min. sedmistupňová ve směru vpřed</w:t>
            </w:r>
            <w:r>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Prodloužená záruka min. </w:t>
            </w:r>
            <w:r w:rsidR="00093FBB" w:rsidRPr="00220FB4">
              <w:rPr>
                <w:rFonts w:asciiTheme="minorHAnsi" w:hAnsiTheme="minorHAnsi" w:cs="Arial"/>
                <w:lang w:eastAsia="ar-SA" w:bidi="ar-SA"/>
              </w:rPr>
              <w:t>5</w:t>
            </w:r>
            <w:r w:rsidRPr="00220FB4">
              <w:rPr>
                <w:rFonts w:asciiTheme="minorHAnsi" w:hAnsiTheme="minorHAnsi" w:cs="Arial"/>
                <w:lang w:eastAsia="ar-SA" w:bidi="ar-SA"/>
              </w:rPr>
              <w:t xml:space="preserve"> </w:t>
            </w:r>
            <w:r w:rsidR="00093FBB" w:rsidRPr="00220FB4">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03EE8496" w:rsidR="00353C5B" w:rsidRPr="000533B5" w:rsidRDefault="00353C5B" w:rsidP="00E7553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E75532" w:rsidRPr="00E75532">
              <w:rPr>
                <w:rFonts w:asciiTheme="minorHAnsi" w:hAnsiTheme="minorHAnsi" w:cs="Arial"/>
                <w:lang w:eastAsia="ar-SA" w:bidi="ar-SA"/>
              </w:rPr>
              <w:t>infotainmentu</w:t>
            </w:r>
            <w:proofErr w:type="spellEnd"/>
            <w:r w:rsidR="00E75532" w:rsidRPr="00E75532">
              <w:rPr>
                <w:rFonts w:asciiTheme="minorHAnsi" w:hAnsiTheme="minorHAnsi" w:cs="Arial"/>
                <w:lang w:eastAsia="ar-SA" w:bidi="ar-SA"/>
              </w:rPr>
              <w:t xml:space="preserve"> s autorádiem</w:t>
            </w:r>
            <w:r w:rsidRPr="00E75532">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nebo pod přístrojovou deskou u 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156C80" w:rsidRPr="00353C5B" w14:paraId="2EAD252A" w14:textId="77777777" w:rsidTr="00353C5B">
        <w:tc>
          <w:tcPr>
            <w:tcW w:w="6663" w:type="dxa"/>
          </w:tcPr>
          <w:p w14:paraId="4A9E5EBB" w14:textId="44B7E6AF" w:rsidR="00156C80" w:rsidRPr="000533B5" w:rsidRDefault="00722EAF" w:rsidP="00AE1224">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S</w:t>
            </w:r>
            <w:r w:rsidR="00C60B76">
              <w:rPr>
                <w:rFonts w:asciiTheme="minorHAnsi" w:hAnsiTheme="minorHAnsi" w:cs="Arial"/>
                <w:lang w:eastAsia="ar-SA" w:bidi="ar-SA"/>
              </w:rPr>
              <w:t>ada 5 ks zimních kol schváleného typu</w:t>
            </w:r>
            <w:r w:rsidR="00AE1224">
              <w:rPr>
                <w:rFonts w:asciiTheme="minorHAnsi" w:hAnsiTheme="minorHAnsi" w:cs="Arial"/>
                <w:lang w:eastAsia="ar-SA" w:bidi="ar-SA"/>
              </w:rPr>
              <w:t xml:space="preserve">, kola a pneumatiky </w:t>
            </w:r>
            <w:r w:rsidR="00C60B76" w:rsidRPr="00C60B76">
              <w:rPr>
                <w:rFonts w:asciiTheme="minorHAnsi" w:hAnsiTheme="minorHAnsi" w:cs="Arial"/>
                <w:lang w:eastAsia="ar-SA" w:bidi="ar-SA"/>
              </w:rPr>
              <w:t>odpovídající zatížení jednotlivých náprav po instalaci zástavby</w:t>
            </w:r>
            <w:r w:rsidR="00C60B76">
              <w:rPr>
                <w:rFonts w:asciiTheme="minorHAnsi" w:hAnsiTheme="minorHAnsi" w:cs="Arial"/>
                <w:lang w:eastAsia="ar-SA" w:bidi="ar-SA"/>
              </w:rPr>
              <w:t>.</w:t>
            </w:r>
          </w:p>
        </w:tc>
        <w:tc>
          <w:tcPr>
            <w:tcW w:w="3649" w:type="dxa"/>
            <w:shd w:val="clear" w:color="auto" w:fill="FFFFCC"/>
          </w:tcPr>
          <w:p w14:paraId="38A50B3E" w14:textId="77777777" w:rsidR="00156C80" w:rsidRPr="00353C5B" w:rsidRDefault="00156C80" w:rsidP="00353C5B">
            <w:pPr>
              <w:widowControl/>
              <w:spacing w:line="276" w:lineRule="auto"/>
              <w:ind w:left="142"/>
              <w:jc w:val="both"/>
              <w:rPr>
                <w:rFonts w:asciiTheme="minorHAnsi" w:hAnsiTheme="minorHAnsi" w:cs="Arial"/>
                <w:sz w:val="20"/>
                <w:lang w:eastAsia="ar-SA" w:bidi="ar-SA"/>
              </w:rPr>
            </w:pPr>
          </w:p>
        </w:tc>
      </w:tr>
      <w:tr w:rsidR="00353C5B" w:rsidRPr="00353C5B" w14:paraId="59608EE7" w14:textId="0F78DBAA" w:rsidTr="00353C5B">
        <w:tc>
          <w:tcPr>
            <w:tcW w:w="6663" w:type="dxa"/>
          </w:tcPr>
          <w:p w14:paraId="149CAB33" w14:textId="33AB4A25" w:rsidR="00353C5B" w:rsidRPr="000533B5" w:rsidRDefault="00E75532" w:rsidP="008F1598">
            <w:pPr>
              <w:widowControl/>
              <w:numPr>
                <w:ilvl w:val="0"/>
                <w:numId w:val="15"/>
              </w:numPr>
              <w:spacing w:line="276" w:lineRule="auto"/>
              <w:jc w:val="both"/>
              <w:rPr>
                <w:rFonts w:asciiTheme="minorHAnsi" w:hAnsiTheme="minorHAnsi" w:cs="Arial"/>
                <w:lang w:eastAsia="ar-SA" w:bidi="ar-SA"/>
              </w:rPr>
            </w:pPr>
            <w:r w:rsidRPr="00E75532">
              <w:rPr>
                <w:rFonts w:asciiTheme="minorHAnsi" w:hAnsiTheme="minorHAnsi" w:cs="Arial"/>
                <w:lang w:eastAsia="ar-SA" w:bidi="ar-SA"/>
              </w:rPr>
              <w:t xml:space="preserve">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s min. 6,5“ barevným displejem, originální 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od výrobce vozidla v 1. stupni výroby. Komunikace </w:t>
            </w:r>
            <w:proofErr w:type="spellStart"/>
            <w:r w:rsidRPr="00E75532">
              <w:rPr>
                <w:rFonts w:asciiTheme="minorHAnsi" w:hAnsiTheme="minorHAnsi" w:cs="Arial"/>
                <w:lang w:eastAsia="ar-SA" w:bidi="ar-SA"/>
              </w:rPr>
              <w:t>infotainmentu</w:t>
            </w:r>
            <w:proofErr w:type="spellEnd"/>
            <w:r w:rsidRPr="00E75532">
              <w:rPr>
                <w:rFonts w:asciiTheme="minorHAnsi" w:hAnsiTheme="minorHAnsi" w:cs="Arial"/>
                <w:lang w:eastAsia="ar-SA" w:bidi="ar-SA"/>
              </w:rPr>
              <w:t xml:space="preserve"> v českém jazyce</w:t>
            </w:r>
            <w:r w:rsidR="00AE1224">
              <w:rPr>
                <w:rFonts w:asciiTheme="minorHAnsi" w:hAnsiTheme="minorHAnsi" w:cs="Arial"/>
                <w:lang w:eastAsia="ar-SA" w:bidi="ar-SA"/>
              </w:rPr>
              <w:t>.</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3" w:name="OLE_LINK1"/>
            <w:bookmarkStart w:id="4"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3"/>
      <w:bookmarkEnd w:id="4"/>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w:t>
            </w:r>
            <w:r w:rsidRPr="00D4408B">
              <w:rPr>
                <w:rFonts w:asciiTheme="minorHAnsi" w:hAnsiTheme="minorHAnsi" w:cs="Arial"/>
                <w:lang w:eastAsia="ar-SA" w:bidi="ar-SA"/>
              </w:rPr>
              <w:lastRenderedPageBreak/>
              <w:t xml:space="preserve">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37D65B5D"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r w:rsidR="00111B6B" w:rsidRPr="00111B6B">
              <w:rPr>
                <w:rFonts w:asciiTheme="minorHAnsi" w:eastAsia="Times New Roman" w:hAnsiTheme="minorHAnsi" w:cs="Arial"/>
                <w:szCs w:val="20"/>
                <w:lang w:eastAsia="ar-SA" w:bidi="ar-SA"/>
              </w:rPr>
              <w:t xml:space="preserve"> </w:t>
            </w:r>
            <w:r w:rsidR="00111B6B" w:rsidRPr="00111B6B">
              <w:rPr>
                <w:rFonts w:asciiTheme="minorHAnsi" w:hAnsiTheme="minorHAnsi" w:cs="Arial"/>
                <w:lang w:eastAsia="ar-SA" w:bidi="ar-SA"/>
              </w:rPr>
              <w:t>Vzduchové odpružení zadní nápravy funkční minimálně 20 minut po vypnutí motoru a vytažení klíčku ze startovací skříňky vozidla. Na pravém D sloupku vozidla přídavné tlačítko pro snížení anebo zvýšení světlé výšky vozidla.</w:t>
            </w:r>
            <w:r w:rsidR="001E2E9F">
              <w:rPr>
                <w:rFonts w:asciiTheme="minorHAnsi" w:hAnsiTheme="minorHAnsi" w:cs="Arial"/>
                <w:lang w:eastAsia="ar-SA" w:bidi="ar-SA"/>
              </w:rPr>
              <w:t xml:space="preserve"> </w:t>
            </w:r>
            <w:r w:rsidR="001E2E9F" w:rsidRPr="001E2E9F">
              <w:rPr>
                <w:rFonts w:asciiTheme="minorHAnsi" w:hAnsiTheme="minorHAnsi" w:cs="Arial"/>
                <w:lang w:eastAsia="ar-SA" w:bidi="ar-SA"/>
              </w:rPr>
              <w:t>Kompatibilita s ESP vozidla v 1. stupni výroby,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104E3AD7" w:rsidR="00A21C2A" w:rsidRPr="00D4408B" w:rsidRDefault="00A21C2A" w:rsidP="00DD3D2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w:t>
            </w:r>
            <w:r w:rsidR="00DD3D2C">
              <w:rPr>
                <w:rFonts w:asciiTheme="minorHAnsi" w:hAnsiTheme="minorHAnsi" w:cs="Arial"/>
                <w:lang w:eastAsia="ar-SA" w:bidi="ar-SA"/>
              </w:rPr>
              <w:t>160</w:t>
            </w:r>
            <w:r w:rsidRPr="00D4408B">
              <w:rPr>
                <w:rFonts w:asciiTheme="minorHAnsi" w:hAnsiTheme="minorHAnsi" w:cs="Arial"/>
                <w:lang w:eastAsia="ar-SA" w:bidi="ar-SA"/>
              </w:rPr>
              <w:t xml:space="preserve">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7543C">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w:t>
            </w:r>
            <w:r w:rsidR="00A611FA" w:rsidRPr="00A611FA">
              <w:rPr>
                <w:rFonts w:asciiTheme="minorHAnsi" w:hAnsiTheme="minorHAnsi" w:cs="Arial"/>
                <w:lang w:eastAsia="ar-SA" w:bidi="ar-SA"/>
              </w:rPr>
              <w:lastRenderedPageBreak/>
              <w:t xml:space="preserve">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417A7C5A" w:rsidR="00A21C2A" w:rsidRPr="00D4408B" w:rsidRDefault="00A21C2A" w:rsidP="000B298E">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13702C71"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r w:rsidR="000B0E63">
              <w:rPr>
                <w:rFonts w:asciiTheme="minorHAnsi" w:hAnsiTheme="minorHAnsi" w:cs="Arial"/>
                <w:lang w:eastAsia="ar-SA" w:bidi="ar-SA"/>
              </w:rPr>
              <w:t xml:space="preserve"> </w:t>
            </w:r>
            <w:r w:rsidR="00B25708" w:rsidRPr="00B25708">
              <w:rPr>
                <w:rFonts w:asciiTheme="minorHAnsi" w:hAnsiTheme="minorHAnsi" w:cs="Arial"/>
                <w:lang w:eastAsia="ar-SA" w:bidi="ar-SA"/>
              </w:rPr>
              <w:t xml:space="preserve">DVR namontováno pomocí kovového nerezového držáku v kabině řidiče na přepážce nad sedadlem řidiče.  </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7A3D85B8"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w:t>
            </w:r>
            <w:r w:rsidR="00ED7139">
              <w:rPr>
                <w:rFonts w:asciiTheme="minorHAnsi" w:hAnsiTheme="minorHAnsi" w:cs="Arial"/>
                <w:lang w:eastAsia="ar-SA" w:bidi="ar-SA"/>
              </w:rPr>
              <w:t>vý systém odpojení přípojky 230</w:t>
            </w:r>
            <w:r w:rsidRPr="00D4408B">
              <w:rPr>
                <w:rFonts w:asciiTheme="minorHAnsi" w:hAnsiTheme="minorHAnsi" w:cs="Arial"/>
                <w:lang w:eastAsia="ar-SA" w:bidi="ar-SA"/>
              </w:rPr>
              <w:t xml:space="preserve">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w:t>
            </w:r>
            <w:r w:rsidR="00ED7139">
              <w:rPr>
                <w:rFonts w:asciiTheme="minorHAnsi" w:hAnsiTheme="minorHAnsi" w:cs="Arial"/>
                <w:lang w:eastAsia="ar-SA" w:bidi="ar-SA"/>
              </w:rPr>
              <w:t>lita se stávajícími rozvody 230</w:t>
            </w:r>
            <w:r w:rsidRPr="00D4408B">
              <w:rPr>
                <w:rFonts w:asciiTheme="minorHAnsi" w:hAnsiTheme="minorHAnsi" w:cs="Arial"/>
                <w:lang w:eastAsia="ar-SA" w:bidi="ar-SA"/>
              </w:rPr>
              <w:t>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w:t>
            </w:r>
            <w:r w:rsidR="000B298E">
              <w:rPr>
                <w:rFonts w:asciiTheme="minorHAnsi" w:hAnsiTheme="minorHAnsi" w:cs="Arial"/>
                <w:lang w:eastAsia="ar-SA" w:bidi="ar-SA"/>
              </w:rPr>
              <w:t>obné schéma zapojení s revizní z</w:t>
            </w:r>
            <w:r w:rsidRPr="00D4408B">
              <w:rPr>
                <w:rFonts w:asciiTheme="minorHAnsi" w:hAnsiTheme="minorHAnsi" w:cs="Arial"/>
                <w:lang w:eastAsia="ar-SA" w:bidi="ar-SA"/>
              </w:rPr>
              <w:t>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2005F1A3"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5B759E">
              <w:rPr>
                <w:rFonts w:asciiTheme="minorHAnsi" w:hAnsiTheme="minorHAnsi" w:cs="Arial"/>
                <w:lang w:eastAsia="ar-SA" w:bidi="ar-SA"/>
              </w:rPr>
              <w:t xml:space="preserve"> </w:t>
            </w:r>
            <w:r w:rsidR="00A21C2A" w:rsidRPr="00D4408B">
              <w:rPr>
                <w:rFonts w:asciiTheme="minorHAnsi" w:hAnsiTheme="minorHAnsi" w:cs="Arial"/>
                <w:lang w:eastAsia="ar-SA" w:bidi="ar-SA"/>
              </w:rPr>
              <w:t>ks zásuvka 230V v ambulantním p</w:t>
            </w:r>
            <w:r>
              <w:rPr>
                <w:rFonts w:asciiTheme="minorHAnsi" w:hAnsiTheme="minorHAnsi" w:cs="Arial"/>
                <w:lang w:eastAsia="ar-SA" w:bidi="ar-SA"/>
              </w:rPr>
              <w:t>rostoru,</w:t>
            </w:r>
            <w:r w:rsidR="00FA4611">
              <w:rPr>
                <w:rFonts w:asciiTheme="minorHAnsi" w:hAnsiTheme="minorHAnsi" w:cs="Arial"/>
                <w:lang w:eastAsia="ar-SA" w:bidi="ar-SA"/>
              </w:rPr>
              <w:t xml:space="preserve"> zásuvky</w:t>
            </w:r>
            <w:r w:rsidR="00FA4611" w:rsidRPr="00FA4611">
              <w:rPr>
                <w:rFonts w:asciiTheme="minorHAnsi" w:hAnsiTheme="minorHAnsi" w:cs="Arial"/>
                <w:lang w:eastAsia="ar-SA" w:bidi="ar-SA"/>
              </w:rPr>
              <w:t xml:space="preserve"> funkční při napojení vozidla na dobíjecí kabel 230V</w:t>
            </w:r>
            <w:r w:rsidR="00FA4611">
              <w:rPr>
                <w:rFonts w:asciiTheme="minorHAnsi" w:hAnsiTheme="minorHAnsi" w:cs="Arial"/>
                <w:lang w:eastAsia="ar-SA" w:bidi="ar-SA"/>
              </w:rPr>
              <w:t>,</w:t>
            </w:r>
            <w:r>
              <w:rPr>
                <w:rFonts w:asciiTheme="minorHAnsi" w:hAnsiTheme="minorHAnsi" w:cs="Arial"/>
                <w:lang w:eastAsia="ar-SA" w:bidi="ar-SA"/>
              </w:rPr>
              <w:t xml:space="preserve">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3DBD2DE6"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w:t>
            </w:r>
            <w:r w:rsidR="005B759E">
              <w:rPr>
                <w:rFonts w:asciiTheme="minorHAnsi" w:hAnsiTheme="minorHAnsi" w:cs="Arial"/>
                <w:lang w:eastAsia="ar-SA" w:bidi="ar-SA"/>
              </w:rPr>
              <w:t xml:space="preserve"> </w:t>
            </w:r>
            <w:r w:rsidRPr="00D4408B">
              <w:rPr>
                <w:rFonts w:asciiTheme="minorHAnsi" w:hAnsiTheme="minorHAnsi" w:cs="Arial"/>
                <w:lang w:eastAsia="ar-SA" w:bidi="ar-SA"/>
              </w:rPr>
              <w:t>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5B759E" w:rsidRPr="00A21C2A" w14:paraId="3A1C2110" w14:textId="77777777" w:rsidTr="00133DCD">
        <w:tc>
          <w:tcPr>
            <w:tcW w:w="6663" w:type="dxa"/>
          </w:tcPr>
          <w:p w14:paraId="4DC239DB" w14:textId="7E05C0AA" w:rsidR="005B759E" w:rsidRPr="00D4408B" w:rsidRDefault="005B759E"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zásuvka 230V jednoduchá umístěná poblíž germicidní lampy, napojená na měnič 230V</w:t>
            </w:r>
            <w:r>
              <w:rPr>
                <w:rFonts w:asciiTheme="minorHAnsi" w:hAnsiTheme="minorHAnsi" w:cs="Arial"/>
                <w:lang w:eastAsia="ar-SA" w:bidi="ar-SA"/>
              </w:rPr>
              <w:t xml:space="preserve"> a dobíjecí kabel 230V</w:t>
            </w:r>
            <w:r w:rsidRPr="005B759E">
              <w:rPr>
                <w:rFonts w:asciiTheme="minorHAnsi" w:hAnsiTheme="minorHAnsi" w:cs="Arial"/>
                <w:lang w:eastAsia="ar-SA" w:bidi="ar-SA"/>
              </w:rPr>
              <w:t>, barevně (zeleně) rozlišená, přesné umístění určí zadavat</w:t>
            </w:r>
            <w:r>
              <w:rPr>
                <w:rFonts w:asciiTheme="minorHAnsi" w:hAnsiTheme="minorHAnsi" w:cs="Arial"/>
                <w:lang w:eastAsia="ar-SA" w:bidi="ar-SA"/>
              </w:rPr>
              <w:t>el.</w:t>
            </w:r>
          </w:p>
        </w:tc>
        <w:tc>
          <w:tcPr>
            <w:tcW w:w="3685" w:type="dxa"/>
            <w:shd w:val="clear" w:color="auto" w:fill="FFFFCC"/>
          </w:tcPr>
          <w:p w14:paraId="2F325CBA" w14:textId="77777777" w:rsidR="005B759E" w:rsidRPr="00133DCD" w:rsidRDefault="005B759E" w:rsidP="00133DCD"/>
        </w:tc>
      </w:tr>
      <w:tr w:rsidR="005652C0" w:rsidRPr="00A21C2A" w14:paraId="4FF4330A" w14:textId="77777777" w:rsidTr="00133DCD">
        <w:tc>
          <w:tcPr>
            <w:tcW w:w="6663" w:type="dxa"/>
          </w:tcPr>
          <w:p w14:paraId="0ADA0C02" w14:textId="7F906DCE" w:rsidR="005652C0" w:rsidRDefault="005652C0" w:rsidP="005652C0">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1 ks zásuvka 230V jednoduchá umístěná v kabině řidiče, snadná dostupnost zásuvky, zásuvka funkční při napojení voz</w:t>
            </w:r>
            <w:r w:rsidR="00C2139E">
              <w:rPr>
                <w:rFonts w:asciiTheme="minorHAnsi" w:hAnsiTheme="minorHAnsi" w:cs="Arial"/>
                <w:lang w:eastAsia="ar-SA" w:bidi="ar-SA"/>
              </w:rPr>
              <w:t>idla</w:t>
            </w:r>
            <w:r>
              <w:rPr>
                <w:rFonts w:asciiTheme="minorHAnsi" w:hAnsiTheme="minorHAnsi" w:cs="Arial"/>
                <w:lang w:eastAsia="ar-SA" w:bidi="ar-SA"/>
              </w:rPr>
              <w:t xml:space="preserve"> na dobíjecí kabel 230V, přesné umístění zásuvky určí zadavatel.</w:t>
            </w:r>
          </w:p>
        </w:tc>
        <w:tc>
          <w:tcPr>
            <w:tcW w:w="3685" w:type="dxa"/>
            <w:shd w:val="clear" w:color="auto" w:fill="FFFFCC"/>
          </w:tcPr>
          <w:p w14:paraId="6A0B5622" w14:textId="77777777" w:rsidR="005652C0" w:rsidRPr="00133DCD" w:rsidRDefault="005652C0"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5B759E" w:rsidRPr="00A21C2A" w14:paraId="31AC2F77" w14:textId="77777777" w:rsidTr="00133DCD">
        <w:tc>
          <w:tcPr>
            <w:tcW w:w="6663" w:type="dxa"/>
          </w:tcPr>
          <w:p w14:paraId="2B4F03D5" w14:textId="0F48FC5A" w:rsidR="005B759E" w:rsidRPr="00D4408B" w:rsidRDefault="005B759E" w:rsidP="005B759E">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germicidní lampa s prouděním vzduchu d</w:t>
            </w:r>
            <w:r>
              <w:rPr>
                <w:rFonts w:asciiTheme="minorHAnsi" w:hAnsiTheme="minorHAnsi" w:cs="Arial"/>
                <w:lang w:eastAsia="ar-SA" w:bidi="ar-SA"/>
              </w:rPr>
              <w:t>le specifikace v příloze TS č. 5</w:t>
            </w:r>
            <w:r w:rsidRPr="005B759E">
              <w:rPr>
                <w:rFonts w:asciiTheme="minorHAnsi" w:hAnsiTheme="minorHAnsi" w:cs="Arial"/>
                <w:lang w:eastAsia="ar-SA" w:bidi="ar-SA"/>
              </w:rPr>
              <w:t>. Lampa napojená na zeleně označenou zásuvku 230V</w:t>
            </w:r>
            <w:r>
              <w:rPr>
                <w:rFonts w:asciiTheme="minorHAnsi" w:hAnsiTheme="minorHAnsi" w:cs="Arial"/>
                <w:lang w:eastAsia="ar-SA" w:bidi="ar-SA"/>
              </w:rPr>
              <w:t>,</w:t>
            </w:r>
            <w:r w:rsidRPr="005B759E">
              <w:rPr>
                <w:rFonts w:asciiTheme="minorHAnsi" w:hAnsiTheme="minorHAnsi" w:cs="Arial"/>
                <w:lang w:eastAsia="ar-SA" w:bidi="ar-SA"/>
              </w:rPr>
              <w:t xml:space="preserve"> </w:t>
            </w:r>
            <w:r>
              <w:rPr>
                <w:rFonts w:asciiTheme="minorHAnsi" w:hAnsiTheme="minorHAnsi" w:cs="Arial"/>
                <w:lang w:eastAsia="ar-SA" w:bidi="ar-SA"/>
              </w:rPr>
              <w:t xml:space="preserve">lampa </w:t>
            </w:r>
            <w:r w:rsidRPr="005B759E">
              <w:rPr>
                <w:rFonts w:asciiTheme="minorHAnsi" w:hAnsiTheme="minorHAnsi" w:cs="Arial"/>
                <w:lang w:eastAsia="ar-SA" w:bidi="ar-SA"/>
              </w:rPr>
              <w:t xml:space="preserve">funkční při </w:t>
            </w:r>
            <w:r>
              <w:rPr>
                <w:rFonts w:asciiTheme="minorHAnsi" w:hAnsiTheme="minorHAnsi" w:cs="Arial"/>
                <w:lang w:eastAsia="ar-SA" w:bidi="ar-SA"/>
              </w:rPr>
              <w:t xml:space="preserve">nastartovaném motoru vozidla (měnič napětí) a při </w:t>
            </w:r>
            <w:r w:rsidRPr="005B759E">
              <w:rPr>
                <w:rFonts w:asciiTheme="minorHAnsi" w:hAnsiTheme="minorHAnsi" w:cs="Arial"/>
                <w:lang w:eastAsia="ar-SA" w:bidi="ar-SA"/>
              </w:rPr>
              <w:t>napojení vozidla na dobíjecí kabel 230</w:t>
            </w:r>
            <w:r>
              <w:rPr>
                <w:rFonts w:asciiTheme="minorHAnsi" w:hAnsiTheme="minorHAnsi" w:cs="Arial"/>
                <w:lang w:eastAsia="ar-SA" w:bidi="ar-SA"/>
              </w:rPr>
              <w:t>V.</w:t>
            </w:r>
          </w:p>
        </w:tc>
        <w:tc>
          <w:tcPr>
            <w:tcW w:w="3685" w:type="dxa"/>
            <w:shd w:val="clear" w:color="auto" w:fill="FFFFCC"/>
          </w:tcPr>
          <w:p w14:paraId="1152D46E" w14:textId="77777777" w:rsidR="005B759E" w:rsidRPr="00133DCD" w:rsidRDefault="005B759E" w:rsidP="00133DCD"/>
        </w:tc>
      </w:tr>
      <w:tr w:rsidR="00B7543C" w:rsidRPr="00A21C2A" w14:paraId="5125BB90" w14:textId="77777777" w:rsidTr="00133DCD">
        <w:tc>
          <w:tcPr>
            <w:tcW w:w="6663" w:type="dxa"/>
          </w:tcPr>
          <w:p w14:paraId="0BC88ABC" w14:textId="722BD618" w:rsidR="00B7543C"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 zásuvka</w:t>
            </w:r>
            <w:r w:rsidR="00B7543C">
              <w:rPr>
                <w:rFonts w:asciiTheme="minorHAnsi" w:hAnsiTheme="minorHAnsi" w:cs="Arial"/>
                <w:lang w:eastAsia="ar-SA" w:bidi="ar-SA"/>
              </w:rPr>
              <w:t xml:space="preserve"> 230V musí být označen</w:t>
            </w:r>
            <w:r>
              <w:rPr>
                <w:rFonts w:asciiTheme="minorHAnsi" w:hAnsiTheme="minorHAnsi" w:cs="Arial"/>
                <w:lang w:eastAsia="ar-SA" w:bidi="ar-SA"/>
              </w:rPr>
              <w:t>a</w:t>
            </w:r>
            <w:r w:rsidR="00B7543C">
              <w:rPr>
                <w:rFonts w:asciiTheme="minorHAnsi" w:hAnsiTheme="minorHAnsi" w:cs="Arial"/>
                <w:lang w:eastAsia="ar-SA" w:bidi="ar-SA"/>
              </w:rPr>
              <w:t xml:space="preserve"> štítkem se jmenovitým </w:t>
            </w:r>
            <w:r w:rsidR="00B7543C">
              <w:rPr>
                <w:rFonts w:asciiTheme="minorHAnsi" w:hAnsiTheme="minorHAnsi" w:cs="Arial"/>
                <w:lang w:eastAsia="ar-SA" w:bidi="ar-SA"/>
              </w:rPr>
              <w:lastRenderedPageBreak/>
              <w:t xml:space="preserve">napětím. Toto značení musí odolat dezinfekčním přípravkům a otěru při úklidu sanitního vozidla. </w:t>
            </w:r>
          </w:p>
        </w:tc>
        <w:tc>
          <w:tcPr>
            <w:tcW w:w="3685" w:type="dxa"/>
            <w:shd w:val="clear" w:color="auto" w:fill="FFFFCC"/>
          </w:tcPr>
          <w:p w14:paraId="277F13C2" w14:textId="77777777" w:rsidR="00B7543C" w:rsidRPr="00133DCD" w:rsidRDefault="00B7543C" w:rsidP="00133DCD"/>
        </w:tc>
      </w:tr>
      <w:tr w:rsidR="00A41CFA" w:rsidRPr="00A21C2A" w14:paraId="43383C52" w14:textId="77777777" w:rsidTr="00133DCD">
        <w:tc>
          <w:tcPr>
            <w:tcW w:w="6663" w:type="dxa"/>
          </w:tcPr>
          <w:p w14:paraId="6A7D6AA1" w14:textId="64C7D2AE" w:rsidR="00A41CFA"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 zásuvka 230V musí být vybavena optickou kontrolou funkčnosti.</w:t>
            </w:r>
          </w:p>
        </w:tc>
        <w:tc>
          <w:tcPr>
            <w:tcW w:w="3685" w:type="dxa"/>
            <w:shd w:val="clear" w:color="auto" w:fill="FFFFCC"/>
          </w:tcPr>
          <w:p w14:paraId="68709CB2" w14:textId="77777777" w:rsidR="00A41CFA" w:rsidRPr="00133DCD" w:rsidRDefault="00A41CF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w:t>
            </w:r>
            <w:r w:rsidRPr="00D1494E">
              <w:rPr>
                <w:rFonts w:asciiTheme="minorHAnsi" w:hAnsiTheme="minorHAnsi" w:cs="Arial"/>
                <w:lang w:eastAsia="ar-SA" w:bidi="ar-SA"/>
              </w:rPr>
              <w:t>hliníkovým plechem.</w:t>
            </w:r>
            <w:r w:rsidRPr="00D4408B">
              <w:rPr>
                <w:rFonts w:asciiTheme="minorHAnsi" w:hAnsiTheme="minorHAnsi" w:cs="Arial"/>
                <w:lang w:eastAsia="ar-SA" w:bidi="ar-SA"/>
              </w:rPr>
              <w:t xml:space="preserve">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4D78D71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 xml:space="preserve">Veškeré úložné prostory </w:t>
            </w:r>
            <w:r w:rsidRPr="00D4408B">
              <w:rPr>
                <w:rFonts w:asciiTheme="minorHAnsi" w:hAnsiTheme="minorHAnsi" w:cs="Arial"/>
                <w:lang w:eastAsia="ar-SA" w:bidi="ar-SA"/>
              </w:rPr>
              <w:lastRenderedPageBreak/>
              <w:t>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54486B06" w:rsidR="00A21C2A" w:rsidRPr="00D4408B" w:rsidRDefault="00A21C2A" w:rsidP="00AE580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proofErr w:type="gramStart"/>
            <w:r w:rsidR="00AE5804">
              <w:rPr>
                <w:rFonts w:asciiTheme="minorHAnsi" w:hAnsiTheme="minorHAnsi" w:cs="Arial"/>
                <w:lang w:eastAsia="ar-SA" w:bidi="ar-SA"/>
              </w:rPr>
              <w:t>Uvnitř</w:t>
            </w:r>
            <w:proofErr w:type="gramEnd"/>
            <w:r w:rsidR="00AE5804">
              <w:rPr>
                <w:rFonts w:asciiTheme="minorHAnsi" w:hAnsiTheme="minorHAnsi" w:cs="Arial"/>
                <w:lang w:eastAsia="ar-SA" w:bidi="ar-SA"/>
              </w:rPr>
              <w:t xml:space="preserve"> s</w:t>
            </w:r>
            <w:r w:rsidR="00AA60C1" w:rsidRPr="00D4408B">
              <w:rPr>
                <w:rFonts w:asciiTheme="minorHAnsi" w:hAnsiTheme="minorHAnsi" w:cs="Arial"/>
                <w:lang w:eastAsia="ar-SA" w:bidi="ar-SA"/>
              </w:rPr>
              <w:t>kříňk</w:t>
            </w:r>
            <w:r w:rsidR="00AE5804">
              <w:rPr>
                <w:rFonts w:asciiTheme="minorHAnsi" w:hAnsiTheme="minorHAnsi" w:cs="Arial"/>
                <w:lang w:eastAsia="ar-SA" w:bidi="ar-SA"/>
              </w:rPr>
              <w:t xml:space="preserve">y dvě přepážky, z nichž jedna </w:t>
            </w:r>
            <w:r w:rsidR="00AA60C1" w:rsidRPr="00D4408B">
              <w:rPr>
                <w:rFonts w:asciiTheme="minorHAnsi" w:hAnsiTheme="minorHAnsi" w:cs="Arial"/>
                <w:lang w:eastAsia="ar-SA" w:bidi="ar-SA"/>
              </w:rPr>
              <w:t>středov</w:t>
            </w:r>
            <w:r w:rsidR="00AE5804">
              <w:rPr>
                <w:rFonts w:asciiTheme="minorHAnsi" w:hAnsiTheme="minorHAnsi" w:cs="Arial"/>
                <w:lang w:eastAsia="ar-SA" w:bidi="ar-SA"/>
              </w:rPr>
              <w:t>á přepážka</w:t>
            </w:r>
            <w:r w:rsidR="00AA60C1" w:rsidRPr="00D4408B">
              <w:rPr>
                <w:rFonts w:asciiTheme="minorHAnsi" w:hAnsiTheme="minorHAnsi" w:cs="Arial"/>
                <w:lang w:eastAsia="ar-SA" w:bidi="ar-SA"/>
              </w:rPr>
              <w:t xml:space="preserve"> korespondující s velikostí děleného horního </w:t>
            </w:r>
            <w:proofErr w:type="gramStart"/>
            <w:r w:rsidR="00AA60C1" w:rsidRPr="00D4408B">
              <w:rPr>
                <w:rFonts w:asciiTheme="minorHAnsi" w:hAnsiTheme="minorHAnsi" w:cs="Arial"/>
                <w:lang w:eastAsia="ar-SA" w:bidi="ar-SA"/>
              </w:rPr>
              <w:t>víka.</w:t>
            </w:r>
            <w:proofErr w:type="gramEnd"/>
            <w:r w:rsidR="00AE5804">
              <w:rPr>
                <w:rFonts w:asciiTheme="minorHAnsi" w:hAnsiTheme="minorHAnsi" w:cs="Arial"/>
                <w:lang w:eastAsia="ar-SA" w:bidi="ar-SA"/>
              </w:rPr>
              <w:t xml:space="preserve"> Umístění druhé přepážky určí zadavatel.</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6E70262F"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certifikovaného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 xml:space="preserve">Dodavatel doloží certifikát </w:t>
            </w:r>
            <w:r w:rsidRPr="00291FDE">
              <w:rPr>
                <w:rFonts w:asciiTheme="minorHAnsi" w:hAnsiTheme="minorHAnsi" w:cs="Arial"/>
                <w:b/>
                <w:lang w:eastAsia="ar-SA" w:bidi="ar-SA"/>
              </w:rPr>
              <w:t>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proofErr w:type="gramStart"/>
            <w:r w:rsidR="00442BEB">
              <w:rPr>
                <w:rFonts w:asciiTheme="minorHAnsi" w:hAnsiTheme="minorHAnsi" w:cs="Arial"/>
                <w:lang w:eastAsia="ar-SA" w:bidi="ar-SA"/>
              </w:rPr>
              <w:t>Odpadkový</w:t>
            </w:r>
            <w:proofErr w:type="gramEnd"/>
            <w:r w:rsidR="00442BEB">
              <w:rPr>
                <w:rFonts w:asciiTheme="minorHAnsi" w:hAnsiTheme="minorHAnsi" w:cs="Arial"/>
                <w:lang w:eastAsia="ar-SA" w:bidi="ar-SA"/>
              </w:rPr>
              <w:t xml:space="preserve"> koš v co největší velikosti s maximálním využitím </w:t>
            </w:r>
            <w:proofErr w:type="gramStart"/>
            <w:r w:rsidR="00442BEB">
              <w:rPr>
                <w:rFonts w:asciiTheme="minorHAnsi" w:hAnsiTheme="minorHAnsi" w:cs="Arial"/>
                <w:lang w:eastAsia="ar-SA" w:bidi="ar-SA"/>
              </w:rPr>
              <w:t>prostoru.</w:t>
            </w:r>
            <w:proofErr w:type="gramEnd"/>
            <w:r w:rsidR="00442BEB">
              <w:rPr>
                <w:rFonts w:asciiTheme="minorHAnsi" w:hAnsiTheme="minorHAnsi" w:cs="Arial"/>
                <w:lang w:eastAsia="ar-SA" w:bidi="ar-SA"/>
              </w:rPr>
              <w:t xml:space="preserve">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41CFA" w:rsidRPr="00A21C2A" w14:paraId="69894A3D" w14:textId="77777777" w:rsidTr="00133DCD">
        <w:tc>
          <w:tcPr>
            <w:tcW w:w="6663" w:type="dxa"/>
          </w:tcPr>
          <w:p w14:paraId="028D5689" w14:textId="1ADCC5D9" w:rsidR="00A41CFA" w:rsidRPr="00D4408B" w:rsidRDefault="00A41CFA" w:rsidP="0053638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V </w:t>
            </w:r>
            <w:r w:rsidRPr="00A41CFA">
              <w:rPr>
                <w:rFonts w:asciiTheme="minorHAnsi" w:hAnsiTheme="minorHAnsi" w:cs="Arial"/>
                <w:lang w:eastAsia="ar-SA" w:bidi="ar-SA"/>
              </w:rPr>
              <w:t>dosahu sedící osoby na sedadle umístěného na pravém boku ambulantního prostoru</w:t>
            </w:r>
            <w:r>
              <w:rPr>
                <w:rFonts w:asciiTheme="minorHAnsi" w:hAnsiTheme="minorHAnsi" w:cs="Arial"/>
                <w:lang w:eastAsia="ar-SA" w:bidi="ar-SA"/>
              </w:rPr>
              <w:t xml:space="preserve"> vypínač umožňující uzamčení a odemčení </w:t>
            </w:r>
            <w:r w:rsidR="00672715">
              <w:rPr>
                <w:rFonts w:asciiTheme="minorHAnsi" w:hAnsiTheme="minorHAnsi" w:cs="Arial"/>
                <w:lang w:eastAsia="ar-SA" w:bidi="ar-SA"/>
              </w:rPr>
              <w:t>všech dveří sanitního vozidla. V</w:t>
            </w:r>
            <w:r>
              <w:rPr>
                <w:rFonts w:asciiTheme="minorHAnsi" w:hAnsiTheme="minorHAnsi" w:cs="Arial"/>
                <w:lang w:eastAsia="ar-SA" w:bidi="ar-SA"/>
              </w:rPr>
              <w:t xml:space="preserve">ypínač </w:t>
            </w:r>
            <w:r w:rsidR="00672715">
              <w:rPr>
                <w:rFonts w:asciiTheme="minorHAnsi" w:hAnsiTheme="minorHAnsi" w:cs="Arial"/>
                <w:lang w:eastAsia="ar-SA" w:bidi="ar-SA"/>
              </w:rPr>
              <w:t>opatřený odpovídajícím symbolem</w:t>
            </w:r>
            <w:r w:rsidR="0053638C">
              <w:rPr>
                <w:rFonts w:asciiTheme="minorHAnsi" w:hAnsiTheme="minorHAnsi" w:cs="Arial"/>
                <w:lang w:eastAsia="ar-SA" w:bidi="ar-SA"/>
              </w:rPr>
              <w:t xml:space="preserve"> a osvětle</w:t>
            </w:r>
            <w:r w:rsidR="00672715">
              <w:rPr>
                <w:rFonts w:asciiTheme="minorHAnsi" w:hAnsiTheme="minorHAnsi" w:cs="Arial"/>
                <w:lang w:eastAsia="ar-SA" w:bidi="ar-SA"/>
              </w:rPr>
              <w:t xml:space="preserve">ním. </w:t>
            </w:r>
          </w:p>
        </w:tc>
        <w:tc>
          <w:tcPr>
            <w:tcW w:w="3685" w:type="dxa"/>
            <w:shd w:val="clear" w:color="auto" w:fill="FFFFCC"/>
          </w:tcPr>
          <w:p w14:paraId="033D80F8" w14:textId="77777777" w:rsidR="00A41CFA" w:rsidRPr="00133DCD" w:rsidRDefault="00A41CF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w:t>
            </w:r>
            <w:r w:rsidRPr="00D4408B">
              <w:rPr>
                <w:rFonts w:asciiTheme="minorHAnsi" w:hAnsiTheme="minorHAnsi" w:cs="Arial"/>
                <w:lang w:eastAsia="ar-SA" w:bidi="ar-SA"/>
              </w:rPr>
              <w:lastRenderedPageBreak/>
              <w:t xml:space="preserve">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15BE22CB" w:rsidR="00A21C2A" w:rsidRPr="00D4408B" w:rsidRDefault="00A21C2A" w:rsidP="00733D6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w:t>
            </w:r>
            <w:r w:rsidRPr="0053638C">
              <w:rPr>
                <w:rFonts w:asciiTheme="minorHAnsi" w:hAnsiTheme="minorHAnsi" w:cs="Arial"/>
                <w:lang w:eastAsia="ar-SA" w:bidi="ar-SA"/>
              </w:rPr>
              <w:t>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5A4126A"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1A0D1784" w:rsidR="00A21C2A" w:rsidRPr="00D4408B" w:rsidRDefault="00A21C2A" w:rsidP="00507B02">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 a 2 ks loketními opěrami a polohovatelnou zádovou opěrou umístěné vpravo vzadu.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r w:rsidR="00507B02">
              <w:rPr>
                <w:rFonts w:asciiTheme="minorHAnsi" w:hAnsiTheme="minorHAnsi" w:cs="Arial"/>
                <w:lang w:eastAsia="ar-SA" w:bidi="ar-SA"/>
              </w:rPr>
              <w:t xml:space="preserve"> Sedadlo </w:t>
            </w:r>
            <w:r w:rsidR="00507B02" w:rsidRPr="00507B02">
              <w:rPr>
                <w:rFonts w:asciiTheme="minorHAnsi" w:hAnsiTheme="minorHAnsi" w:cs="Arial"/>
                <w:lang w:eastAsia="ar-SA" w:bidi="ar-SA"/>
              </w:rPr>
              <w:t>vybaven</w:t>
            </w:r>
            <w:r w:rsidR="00507B02">
              <w:rPr>
                <w:rFonts w:asciiTheme="minorHAnsi" w:hAnsiTheme="minorHAnsi" w:cs="Arial"/>
                <w:lang w:eastAsia="ar-SA" w:bidi="ar-SA"/>
              </w:rPr>
              <w:t>o</w:t>
            </w:r>
            <w:r w:rsidR="00507B02" w:rsidRPr="00507B02">
              <w:rPr>
                <w:rFonts w:asciiTheme="minorHAnsi" w:hAnsiTheme="minorHAnsi" w:cs="Arial"/>
                <w:lang w:eastAsia="ar-SA" w:bidi="ar-SA"/>
              </w:rPr>
              <w:t xml:space="preserve"> senzorem přítomnosti sedící osoby a senzorem zapnutého bezpečnostního p</w:t>
            </w:r>
            <w:r w:rsidR="00507B02">
              <w:rPr>
                <w:rFonts w:asciiTheme="minorHAnsi" w:hAnsiTheme="minorHAnsi" w:cs="Arial"/>
                <w:lang w:eastAsia="ar-SA" w:bidi="ar-SA"/>
              </w:rPr>
              <w:t>á</w:t>
            </w:r>
            <w:r w:rsidR="00507B02" w:rsidRPr="00507B02">
              <w:rPr>
                <w:rFonts w:asciiTheme="minorHAnsi" w:hAnsiTheme="minorHAnsi" w:cs="Arial"/>
                <w:lang w:eastAsia="ar-SA" w:bidi="ar-SA"/>
              </w:rPr>
              <w:t>su. V případě sedící osoby</w:t>
            </w:r>
            <w:r w:rsidR="00507B02">
              <w:rPr>
                <w:rFonts w:asciiTheme="minorHAnsi" w:hAnsiTheme="minorHAnsi" w:cs="Arial"/>
                <w:lang w:eastAsia="ar-SA" w:bidi="ar-SA"/>
              </w:rPr>
              <w:t xml:space="preserve"> na tomto sedadle bez zapnutého bezpečnostního pásu</w:t>
            </w:r>
            <w:r w:rsidR="00507B02" w:rsidRPr="00507B02">
              <w:rPr>
                <w:rFonts w:asciiTheme="minorHAnsi" w:hAnsiTheme="minorHAnsi" w:cs="Arial"/>
                <w:lang w:eastAsia="ar-SA" w:bidi="ar-SA"/>
              </w:rPr>
              <w:t>, se v zorném poli řidiče rozsvítí k</w:t>
            </w:r>
            <w:r w:rsidR="00507B02">
              <w:rPr>
                <w:rFonts w:asciiTheme="minorHAnsi" w:hAnsiTheme="minorHAnsi" w:cs="Arial"/>
                <w:lang w:eastAsia="ar-SA" w:bidi="ar-SA"/>
              </w:rPr>
              <w:t>ontrolka.</w:t>
            </w:r>
            <w:r w:rsidR="00507B02" w:rsidRPr="00507B02">
              <w:rPr>
                <w:rFonts w:asciiTheme="minorHAnsi" w:hAnsiTheme="minorHAnsi" w:cs="Arial"/>
                <w:lang w:eastAsia="ar-SA" w:bidi="ar-SA"/>
              </w:rPr>
              <w:t xml:space="preserve"> </w:t>
            </w:r>
            <w:r w:rsidR="00507B02">
              <w:rPr>
                <w:rFonts w:asciiTheme="minorHAnsi" w:hAnsiTheme="minorHAnsi" w:cs="Arial"/>
                <w:lang w:eastAsia="ar-SA" w:bidi="ar-SA"/>
              </w:rPr>
              <w:t xml:space="preserve">V případě rozjetí </w:t>
            </w:r>
            <w:r w:rsidR="00507B02" w:rsidRPr="00507B02">
              <w:rPr>
                <w:rFonts w:asciiTheme="minorHAnsi" w:hAnsiTheme="minorHAnsi" w:cs="Arial"/>
                <w:lang w:eastAsia="ar-SA" w:bidi="ar-SA"/>
              </w:rPr>
              <w:t>vozidl</w:t>
            </w:r>
            <w:r w:rsidR="00507B02">
              <w:rPr>
                <w:rFonts w:asciiTheme="minorHAnsi" w:hAnsiTheme="minorHAnsi" w:cs="Arial"/>
                <w:lang w:eastAsia="ar-SA" w:bidi="ar-SA"/>
              </w:rPr>
              <w:t>a</w:t>
            </w:r>
            <w:r w:rsidR="00507B02" w:rsidRPr="00507B02">
              <w:rPr>
                <w:rFonts w:asciiTheme="minorHAnsi" w:hAnsiTheme="minorHAnsi" w:cs="Arial"/>
                <w:lang w:eastAsia="ar-SA" w:bidi="ar-SA"/>
              </w:rPr>
              <w:t xml:space="preserve"> vyšší rychlostí </w:t>
            </w:r>
            <w:r w:rsidR="00507B02">
              <w:rPr>
                <w:rFonts w:asciiTheme="minorHAnsi" w:hAnsiTheme="minorHAnsi" w:cs="Arial"/>
                <w:lang w:eastAsia="ar-SA" w:bidi="ar-SA"/>
              </w:rPr>
              <w:t>doplní světelnou signalizaci zvuková</w:t>
            </w:r>
            <w:r w:rsidR="00507B02" w:rsidRPr="00507B02">
              <w:rPr>
                <w:rFonts w:asciiTheme="minorHAnsi" w:hAnsiTheme="minorHAnsi" w:cs="Arial"/>
                <w:lang w:eastAsia="ar-SA" w:bidi="ar-SA"/>
              </w:rPr>
              <w:t xml:space="preserve"> signalizac</w:t>
            </w:r>
            <w:r w:rsidR="00507B02">
              <w:rPr>
                <w:rFonts w:asciiTheme="minorHAnsi" w:hAnsiTheme="minorHAnsi" w:cs="Arial"/>
                <w:lang w:eastAsia="ar-SA" w:bidi="ar-SA"/>
              </w:rPr>
              <w:t>e upozorňující řidiče na sedící osobu s nezapnutým bezpečnostním pásem.</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2A39454B"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1 ks otočné sedadlo M1 s odklopným sedákem, nastavitelnou opěrou zad, nastavitelnou opěrkou hlavy, 2 ks loketní opěrkou, ukotveno v podlaze u hlavy pacienta.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pod plastovým krytem zádové opěry, umístění sedadla odsouhlasí zadavatel. </w:t>
            </w:r>
            <w:r w:rsidR="00507B02" w:rsidRPr="00507B02">
              <w:rPr>
                <w:rFonts w:asciiTheme="minorHAnsi" w:hAnsiTheme="minorHAnsi" w:cs="Arial"/>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507B02">
              <w:rPr>
                <w:rFonts w:asciiTheme="minorHAnsi" w:hAnsiTheme="minorHAnsi" w:cs="Arial"/>
                <w:lang w:eastAsia="ar-SA" w:bidi="ar-SA"/>
              </w:rPr>
              <w:t xml:space="preserve">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46B826AF"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1F79CACA"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AAF7636" w:rsidR="00A21C2A" w:rsidRPr="00D4408B" w:rsidRDefault="00A21C2A" w:rsidP="00A41CF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r w:rsidR="00162815">
              <w:rPr>
                <w:rFonts w:asciiTheme="minorHAnsi" w:hAnsiTheme="minorHAnsi" w:cs="Arial"/>
                <w:lang w:eastAsia="ar-SA" w:bidi="ar-SA"/>
              </w:rPr>
              <w:t xml:space="preserve"> </w:t>
            </w:r>
            <w:r w:rsidR="00162815" w:rsidRPr="00214F29">
              <w:rPr>
                <w:rFonts w:asciiTheme="minorHAnsi" w:hAnsiTheme="minorHAnsi" w:cs="Arial"/>
                <w:lang w:eastAsia="ar-SA" w:bidi="ar-SA"/>
              </w:rPr>
              <w:t>Minimální vnitřní výška přední části podstropní skříňky</w:t>
            </w:r>
            <w:r w:rsidR="00D117A7">
              <w:rPr>
                <w:rFonts w:asciiTheme="minorHAnsi" w:hAnsiTheme="minorHAnsi" w:cs="Arial"/>
                <w:lang w:eastAsia="ar-SA" w:bidi="ar-SA"/>
              </w:rPr>
              <w:t xml:space="preserve"> </w:t>
            </w:r>
            <w:r w:rsidR="00162815" w:rsidRPr="00214F29">
              <w:rPr>
                <w:rFonts w:asciiTheme="minorHAnsi" w:hAnsiTheme="minorHAnsi" w:cs="Arial"/>
                <w:lang w:eastAsia="ar-SA" w:bidi="ar-SA"/>
              </w:rPr>
              <w:t>musí být</w:t>
            </w:r>
            <w:r w:rsidR="00214F29">
              <w:rPr>
                <w:rFonts w:asciiTheme="minorHAnsi" w:hAnsiTheme="minorHAnsi" w:cs="Arial"/>
                <w:lang w:eastAsia="ar-SA" w:bidi="ar-SA"/>
              </w:rPr>
              <w:t xml:space="preserve"> 260 mm.</w:t>
            </w:r>
            <w:r w:rsidR="00D117A7">
              <w:rPr>
                <w:rFonts w:asciiTheme="minorHAnsi" w:hAnsiTheme="minorHAnsi" w:cs="Arial"/>
                <w:lang w:eastAsia="ar-SA" w:bidi="ar-SA"/>
              </w:rPr>
              <w:t xml:space="preserve"> Tato vnitřní výška není požadována u podstropní skříňky, která je zapuštěna do stupňovité přepážky oddělující ambulantní prostor od úložného prostoru </w:t>
            </w:r>
            <w:r w:rsidR="00A41CFA">
              <w:rPr>
                <w:rFonts w:asciiTheme="minorHAnsi" w:hAnsiTheme="minorHAnsi" w:cs="Arial"/>
                <w:lang w:eastAsia="ar-SA" w:bidi="ar-SA"/>
              </w:rPr>
              <w:t xml:space="preserve">levých bočních </w:t>
            </w:r>
            <w:r w:rsidR="00A41CFA" w:rsidRPr="004332D7">
              <w:rPr>
                <w:rFonts w:asciiTheme="minorHAnsi" w:hAnsiTheme="minorHAnsi" w:cs="Arial"/>
                <w:lang w:eastAsia="ar-SA" w:bidi="ar-SA"/>
              </w:rPr>
              <w:t>posuvných</w:t>
            </w:r>
            <w:r w:rsidR="00D117A7" w:rsidRPr="004332D7">
              <w:rPr>
                <w:rFonts w:asciiTheme="minorHAnsi" w:hAnsiTheme="minorHAnsi" w:cs="Arial"/>
                <w:lang w:eastAsia="ar-SA" w:bidi="ar-SA"/>
              </w:rPr>
              <w:t xml:space="preserve"> dveří.</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0EB7D56D" w:rsidR="00A21C2A" w:rsidRPr="009C3F74" w:rsidRDefault="00A21C2A" w:rsidP="00AE1224">
            <w:pPr>
              <w:pStyle w:val="Odstavecseseznamem"/>
              <w:numPr>
                <w:ilvl w:val="0"/>
                <w:numId w:val="16"/>
              </w:numPr>
              <w:spacing w:line="276" w:lineRule="auto"/>
              <w:ind w:left="459"/>
              <w:jc w:val="both"/>
              <w:rPr>
                <w:rFonts w:asciiTheme="minorHAnsi" w:hAnsiTheme="minorHAnsi" w:cs="Arial"/>
                <w:lang w:eastAsia="ar-SA" w:bidi="ar-SA"/>
              </w:rPr>
            </w:pPr>
            <w:r w:rsidRPr="009C3F74">
              <w:rPr>
                <w:rFonts w:asciiTheme="minorHAnsi" w:hAnsiTheme="minorHAnsi" w:cs="Arial"/>
                <w:lang w:eastAsia="ar-SA" w:bidi="ar-SA"/>
              </w:rPr>
              <w:t>V prostoru mezi podstropními skříňkami a skříňkou nad levým zadním podběhem místo pro montáž držáků</w:t>
            </w:r>
            <w:r w:rsidR="00AE1224" w:rsidRPr="009C3F74">
              <w:rPr>
                <w:rFonts w:asciiTheme="minorHAnsi" w:hAnsiTheme="minorHAnsi" w:cs="Arial"/>
                <w:lang w:eastAsia="ar-SA" w:bidi="ar-SA"/>
              </w:rPr>
              <w:t xml:space="preserve"> zdravotnických přístrojů.</w:t>
            </w:r>
          </w:p>
        </w:tc>
        <w:tc>
          <w:tcPr>
            <w:tcW w:w="3685" w:type="dxa"/>
            <w:shd w:val="clear" w:color="auto" w:fill="FFFFCC"/>
          </w:tcPr>
          <w:p w14:paraId="2237C8E4" w14:textId="77777777" w:rsidR="00A21C2A" w:rsidRPr="00133DCD" w:rsidRDefault="00A21C2A" w:rsidP="00133DCD"/>
        </w:tc>
      </w:tr>
      <w:tr w:rsidR="00A21C2A" w:rsidRPr="00A21C2A" w14:paraId="6C799F0D" w14:textId="51229224" w:rsidTr="00133DCD">
        <w:tc>
          <w:tcPr>
            <w:tcW w:w="6663" w:type="dxa"/>
          </w:tcPr>
          <w:p w14:paraId="76E93A97" w14:textId="13A3B250" w:rsidR="00A21C2A" w:rsidRPr="004332D7" w:rsidRDefault="00351065" w:rsidP="00351065">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t>1 ks injekční lineární dávkovač dle popisu v příloze TS č. 6.</w:t>
            </w:r>
          </w:p>
        </w:tc>
        <w:tc>
          <w:tcPr>
            <w:tcW w:w="3685" w:type="dxa"/>
            <w:shd w:val="clear" w:color="auto" w:fill="FFFFCC"/>
          </w:tcPr>
          <w:p w14:paraId="364D5B93" w14:textId="77777777" w:rsidR="00A21C2A" w:rsidRPr="00133DCD" w:rsidRDefault="00A21C2A" w:rsidP="00133DCD"/>
        </w:tc>
      </w:tr>
      <w:tr w:rsidR="001F208C" w:rsidRPr="00A21C2A" w14:paraId="5CBE6388" w14:textId="77777777" w:rsidTr="00133DCD">
        <w:tc>
          <w:tcPr>
            <w:tcW w:w="6663" w:type="dxa"/>
          </w:tcPr>
          <w:p w14:paraId="18F88EF4" w14:textId="47F0E81A" w:rsidR="001F208C" w:rsidRPr="004332D7" w:rsidRDefault="00DD3D2C"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D3D2C">
              <w:rPr>
                <w:rFonts w:asciiTheme="minorHAnsi" w:hAnsiTheme="minorHAnsi" w:cs="Arial"/>
                <w:lang w:eastAsia="ar-SA" w:bidi="ar-SA"/>
              </w:rPr>
              <w:t xml:space="preserve">1 ks držák transportní bateriové odsávačky </w:t>
            </w:r>
            <w:proofErr w:type="spellStart"/>
            <w:r w:rsidRPr="00DD3D2C">
              <w:rPr>
                <w:rFonts w:asciiTheme="minorHAnsi" w:hAnsiTheme="minorHAnsi" w:cs="Arial"/>
                <w:lang w:eastAsia="ar-SA" w:bidi="ar-SA"/>
              </w:rPr>
              <w:t>Weinmann</w:t>
            </w:r>
            <w:proofErr w:type="spellEnd"/>
            <w:r w:rsidRPr="00DD3D2C">
              <w:rPr>
                <w:rFonts w:asciiTheme="minorHAnsi" w:hAnsiTheme="minorHAnsi" w:cs="Arial"/>
                <w:lang w:eastAsia="ar-SA" w:bidi="ar-SA"/>
              </w:rPr>
              <w:t xml:space="preserve"> </w:t>
            </w:r>
            <w:proofErr w:type="spellStart"/>
            <w:r w:rsidRPr="00DD3D2C">
              <w:rPr>
                <w:rFonts w:asciiTheme="minorHAnsi" w:hAnsiTheme="minorHAnsi" w:cs="Arial"/>
                <w:lang w:eastAsia="ar-SA" w:bidi="ar-SA"/>
              </w:rPr>
              <w:t>Accuvac</w:t>
            </w:r>
            <w:proofErr w:type="spellEnd"/>
            <w:r w:rsidRPr="00DD3D2C">
              <w:rPr>
                <w:rFonts w:asciiTheme="minorHAnsi" w:hAnsiTheme="minorHAnsi" w:cs="Arial"/>
                <w:lang w:eastAsia="ar-SA" w:bidi="ar-SA"/>
              </w:rPr>
              <w:t xml:space="preserve"> Lite včetně jejího napájení.</w:t>
            </w:r>
          </w:p>
        </w:tc>
        <w:tc>
          <w:tcPr>
            <w:tcW w:w="3685" w:type="dxa"/>
            <w:shd w:val="clear" w:color="auto" w:fill="FFFFCC"/>
          </w:tcPr>
          <w:p w14:paraId="1290EC1A" w14:textId="77777777" w:rsidR="001F208C" w:rsidRPr="00133DCD" w:rsidRDefault="001F208C" w:rsidP="00133DCD"/>
        </w:tc>
      </w:tr>
      <w:tr w:rsidR="009C3F74" w:rsidRPr="00A21C2A" w14:paraId="33F84C91" w14:textId="77777777" w:rsidTr="00133DCD">
        <w:tc>
          <w:tcPr>
            <w:tcW w:w="6663" w:type="dxa"/>
          </w:tcPr>
          <w:p w14:paraId="4D40DF56" w14:textId="03BCE403" w:rsidR="009C3F74" w:rsidRPr="004332D7" w:rsidRDefault="00351065"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lastRenderedPageBreak/>
              <w:t xml:space="preserve">1 ks držák injekčního lineárního dávkovače popsaného v příloze TS č. 6. Držák musí být certifikovaný dle ČSN EN 1789 (EN 1789:2020). Umístění držáku odsouhlasí zadavatel. </w:t>
            </w:r>
            <w:r w:rsidRPr="004332D7">
              <w:rPr>
                <w:rFonts w:asciiTheme="minorHAnsi" w:hAnsiTheme="minorHAnsi" w:cs="Arial"/>
                <w:b/>
                <w:lang w:eastAsia="ar-SA" w:bidi="ar-SA"/>
              </w:rPr>
              <w:t>Dodavatel doloží certifikát v nabídce.</w:t>
            </w:r>
          </w:p>
        </w:tc>
        <w:tc>
          <w:tcPr>
            <w:tcW w:w="3685" w:type="dxa"/>
            <w:shd w:val="clear" w:color="auto" w:fill="FFFFCC"/>
          </w:tcPr>
          <w:p w14:paraId="4CC4C64D" w14:textId="77777777" w:rsidR="009C3F74" w:rsidRPr="00133DCD" w:rsidRDefault="009C3F74"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15A0968D" w:rsidR="00A21C2A" w:rsidRPr="00D4408B" w:rsidRDefault="00A21C2A" w:rsidP="00D17C8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kyslíkový ventil </w:t>
            </w:r>
            <w:r w:rsidR="00733D69">
              <w:rPr>
                <w:rFonts w:asciiTheme="minorHAnsi" w:hAnsiTheme="minorHAnsi" w:cs="Arial"/>
                <w:lang w:eastAsia="ar-SA" w:bidi="ar-SA"/>
              </w:rPr>
              <w:t>s mechanickým nastavením průtoku kyslíku</w:t>
            </w:r>
            <w:r w:rsidR="00D17C8A">
              <w:rPr>
                <w:rFonts w:asciiTheme="minorHAnsi" w:hAnsiTheme="minorHAnsi" w:cs="Arial"/>
                <w:lang w:eastAsia="ar-SA" w:bidi="ar-SA"/>
              </w:rPr>
              <w:t>,</w:t>
            </w:r>
            <w:r w:rsidR="00733D69">
              <w:rPr>
                <w:rFonts w:asciiTheme="minorHAnsi" w:hAnsiTheme="minorHAnsi" w:cs="Arial"/>
                <w:lang w:eastAsia="ar-SA" w:bidi="ar-SA"/>
              </w:rPr>
              <w:t xml:space="preserve"> </w:t>
            </w:r>
            <w:r w:rsidRPr="00D4408B">
              <w:rPr>
                <w:rFonts w:asciiTheme="minorHAnsi" w:hAnsiTheme="minorHAnsi" w:cs="Arial"/>
                <w:lang w:eastAsia="ar-SA" w:bidi="ar-SA"/>
              </w:rPr>
              <w:t>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w:t>
            </w:r>
            <w:r w:rsidR="00733D69">
              <w:rPr>
                <w:rFonts w:asciiTheme="minorHAnsi" w:hAnsiTheme="minorHAnsi" w:cs="Arial"/>
                <w:lang w:eastAsia="ar-SA" w:bidi="ar-SA"/>
              </w:rPr>
              <w:t>Jmenovitý průtok kyslíku 0 - 25 lit</w:t>
            </w:r>
            <w:r w:rsidR="00D17C8A">
              <w:rPr>
                <w:rFonts w:asciiTheme="minorHAnsi" w:hAnsiTheme="minorHAnsi" w:cs="Arial"/>
                <w:lang w:eastAsia="ar-SA" w:bidi="ar-SA"/>
              </w:rPr>
              <w:t>rů</w:t>
            </w:r>
            <w:r w:rsidR="00733D69">
              <w:rPr>
                <w:rFonts w:asciiTheme="minorHAnsi" w:hAnsiTheme="minorHAnsi" w:cs="Arial"/>
                <w:lang w:eastAsia="ar-SA" w:bidi="ar-SA"/>
              </w:rPr>
              <w:t xml:space="preserve">/min. </w:t>
            </w:r>
            <w:r w:rsidR="00D17C8A">
              <w:rPr>
                <w:rFonts w:asciiTheme="minorHAnsi" w:hAnsiTheme="minorHAnsi" w:cs="Arial"/>
                <w:lang w:eastAsia="ar-SA" w:bidi="ar-SA"/>
              </w:rPr>
              <w:t xml:space="preserve">Minimální možnost nastavení průtoku kyslíku v litrech/min: </w:t>
            </w:r>
            <w:r w:rsidR="00D17C8A" w:rsidRPr="00D17C8A">
              <w:rPr>
                <w:rFonts w:asciiTheme="minorHAnsi" w:hAnsiTheme="minorHAnsi" w:cs="Arial"/>
                <w:bCs/>
                <w:lang w:eastAsia="ar-SA" w:bidi="ar-SA"/>
              </w:rPr>
              <w:t>0; 1; 2; 3; 4; 5; 6; 7; 9; 12; 15; 25</w:t>
            </w:r>
            <w:r w:rsidR="00D17C8A">
              <w:rPr>
                <w:rFonts w:asciiTheme="minorHAnsi" w:hAnsiTheme="minorHAnsi" w:cs="Arial"/>
                <w:bCs/>
                <w:lang w:eastAsia="ar-SA" w:bidi="ar-SA"/>
              </w:rPr>
              <w:t>.</w:t>
            </w:r>
            <w:r w:rsidR="00D17C8A" w:rsidRPr="00D17C8A">
              <w:rPr>
                <w:rFonts w:asciiTheme="minorHAnsi" w:hAnsiTheme="minorHAnsi" w:cs="Arial"/>
                <w:lang w:eastAsia="ar-SA" w:bidi="ar-SA"/>
              </w:rPr>
              <w:t xml:space="preserve"> </w:t>
            </w:r>
            <w:r w:rsidRPr="00D4408B">
              <w:rPr>
                <w:rFonts w:asciiTheme="minorHAnsi" w:hAnsiTheme="minorHAnsi" w:cs="Arial"/>
                <w:lang w:eastAsia="ar-SA" w:bidi="ar-SA"/>
              </w:rPr>
              <w:t xml:space="preserve">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0F7E69ED"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Držák pro dvě desetilitrové LIV kyslíkové lahve vzadu na pravé straně,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3DB3FA39"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1D6BAA">
              <w:rPr>
                <w:rFonts w:asciiTheme="minorHAnsi" w:hAnsiTheme="minorHAnsi" w:cs="Arial"/>
                <w:lang w:eastAsia="ar-SA" w:bidi="ar-SA"/>
              </w:rPr>
              <w:t>,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7C358DCF"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 xml:space="preserve">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4332D7" w:rsidRPr="00A21C2A" w14:paraId="715A0001" w14:textId="77777777" w:rsidTr="00133DCD">
        <w:tc>
          <w:tcPr>
            <w:tcW w:w="6663" w:type="dxa"/>
          </w:tcPr>
          <w:p w14:paraId="668D97C3" w14:textId="039DDADA" w:rsidR="004332D7" w:rsidRPr="00D4408B" w:rsidRDefault="004332D7" w:rsidP="003955A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Ve střed</w:t>
            </w:r>
            <w:r w:rsidR="003955A9">
              <w:rPr>
                <w:rFonts w:asciiTheme="minorHAnsi" w:hAnsiTheme="minorHAnsi" w:cs="Arial"/>
                <w:lang w:eastAsia="ar-SA" w:bidi="ar-SA"/>
              </w:rPr>
              <w:t xml:space="preserve">ovém úložném boxu mezi sedadly 2 ks integrovaného </w:t>
            </w:r>
            <w:r>
              <w:rPr>
                <w:rFonts w:asciiTheme="minorHAnsi" w:hAnsiTheme="minorHAnsi" w:cs="Arial"/>
                <w:lang w:eastAsia="ar-SA" w:bidi="ar-SA"/>
              </w:rPr>
              <w:t>digitální</w:t>
            </w:r>
            <w:r w:rsidR="003955A9">
              <w:rPr>
                <w:rFonts w:asciiTheme="minorHAnsi" w:hAnsiTheme="minorHAnsi" w:cs="Arial"/>
                <w:lang w:eastAsia="ar-SA" w:bidi="ar-SA"/>
              </w:rPr>
              <w:t>ho</w:t>
            </w:r>
            <w:r>
              <w:rPr>
                <w:rFonts w:asciiTheme="minorHAnsi" w:hAnsiTheme="minorHAnsi" w:cs="Arial"/>
                <w:lang w:eastAsia="ar-SA" w:bidi="ar-SA"/>
              </w:rPr>
              <w:t xml:space="preserve"> ukazatele napětí obou akumulátorů (motoru, </w:t>
            </w:r>
            <w:r w:rsidR="003955A9">
              <w:rPr>
                <w:rFonts w:asciiTheme="minorHAnsi" w:hAnsiTheme="minorHAnsi" w:cs="Arial"/>
                <w:lang w:eastAsia="ar-SA" w:bidi="ar-SA"/>
              </w:rPr>
              <w:t>z</w:t>
            </w:r>
            <w:r>
              <w:rPr>
                <w:rFonts w:asciiTheme="minorHAnsi" w:hAnsiTheme="minorHAnsi" w:cs="Arial"/>
                <w:lang w:eastAsia="ar-SA" w:bidi="ar-SA"/>
              </w:rPr>
              <w:t xml:space="preserve">ástavby). </w:t>
            </w:r>
            <w:r w:rsidR="003955A9">
              <w:rPr>
                <w:rFonts w:asciiTheme="minorHAnsi" w:hAnsiTheme="minorHAnsi" w:cs="Arial"/>
                <w:lang w:eastAsia="ar-SA" w:bidi="ar-SA"/>
              </w:rPr>
              <w:t xml:space="preserve">Ukazatele musí zobrazovat stav napětí obou akumulátorů po zapnutí zapalování vozidla. </w:t>
            </w:r>
            <w:r>
              <w:rPr>
                <w:rFonts w:asciiTheme="minorHAnsi" w:hAnsiTheme="minorHAnsi" w:cs="Arial"/>
                <w:lang w:eastAsia="ar-SA" w:bidi="ar-SA"/>
              </w:rPr>
              <w:t xml:space="preserve">Ukazatele </w:t>
            </w:r>
            <w:r w:rsidR="003955A9">
              <w:rPr>
                <w:rFonts w:asciiTheme="minorHAnsi" w:hAnsiTheme="minorHAnsi" w:cs="Arial"/>
                <w:lang w:eastAsia="ar-SA" w:bidi="ar-SA"/>
              </w:rPr>
              <w:t xml:space="preserve">nesmí oslňovat řidiče za jízdy </w:t>
            </w:r>
            <w:r w:rsidR="003955A9">
              <w:rPr>
                <w:rFonts w:asciiTheme="minorHAnsi" w:hAnsiTheme="minorHAnsi" w:cs="Arial"/>
                <w:lang w:eastAsia="ar-SA" w:bidi="ar-SA"/>
              </w:rPr>
              <w:lastRenderedPageBreak/>
              <w:t>a musí být označeny štítkem odolávající dezinfekčním přípravkům a otěru při úklidu.</w:t>
            </w:r>
            <w:r>
              <w:rPr>
                <w:rFonts w:asciiTheme="minorHAnsi" w:hAnsiTheme="minorHAnsi" w:cs="Arial"/>
                <w:lang w:eastAsia="ar-SA" w:bidi="ar-SA"/>
              </w:rPr>
              <w:t xml:space="preserve"> Přesné umístění </w:t>
            </w:r>
            <w:r w:rsidRPr="00BF09D7">
              <w:rPr>
                <w:rFonts w:asciiTheme="minorHAnsi" w:hAnsiTheme="minorHAnsi" w:cs="Arial"/>
                <w:lang w:eastAsia="ar-SA" w:bidi="ar-SA"/>
              </w:rPr>
              <w:t>odsouhlasí zadavatel.</w:t>
            </w:r>
            <w:r>
              <w:rPr>
                <w:rFonts w:asciiTheme="minorHAnsi" w:hAnsiTheme="minorHAnsi" w:cs="Arial"/>
                <w:lang w:eastAsia="ar-SA" w:bidi="ar-SA"/>
              </w:rPr>
              <w:t xml:space="preserve"> </w:t>
            </w:r>
          </w:p>
        </w:tc>
        <w:tc>
          <w:tcPr>
            <w:tcW w:w="3685" w:type="dxa"/>
            <w:shd w:val="clear" w:color="auto" w:fill="FFFFCC"/>
          </w:tcPr>
          <w:p w14:paraId="6103FEFC" w14:textId="77777777" w:rsidR="004332D7" w:rsidRPr="00133DCD" w:rsidRDefault="004332D7" w:rsidP="00133DCD"/>
        </w:tc>
      </w:tr>
      <w:tr w:rsidR="00B7543C" w:rsidRPr="00A21C2A" w14:paraId="25FA6C89" w14:textId="77777777" w:rsidTr="00133DCD">
        <w:tc>
          <w:tcPr>
            <w:tcW w:w="6663" w:type="dxa"/>
          </w:tcPr>
          <w:p w14:paraId="07958F38" w14:textId="59E18834" w:rsidR="00B7543C" w:rsidRPr="00D4408B"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Každá</w:t>
            </w:r>
            <w:r w:rsidR="00B7543C" w:rsidRPr="00B7543C">
              <w:rPr>
                <w:rFonts w:asciiTheme="minorHAnsi" w:hAnsiTheme="minorHAnsi" w:cs="Arial"/>
                <w:lang w:eastAsia="ar-SA" w:bidi="ar-SA"/>
              </w:rPr>
              <w:t xml:space="preserve"> zásuvk</w:t>
            </w:r>
            <w:r>
              <w:rPr>
                <w:rFonts w:asciiTheme="minorHAnsi" w:hAnsiTheme="minorHAnsi" w:cs="Arial"/>
                <w:lang w:eastAsia="ar-SA" w:bidi="ar-SA"/>
              </w:rPr>
              <w:t>a</w:t>
            </w:r>
            <w:r w:rsidR="00B7543C" w:rsidRPr="00B7543C">
              <w:rPr>
                <w:rFonts w:asciiTheme="minorHAnsi" w:hAnsiTheme="minorHAnsi" w:cs="Arial"/>
                <w:lang w:eastAsia="ar-SA" w:bidi="ar-SA"/>
              </w:rPr>
              <w:t xml:space="preserve"> </w:t>
            </w:r>
            <w:r w:rsidR="00B7543C">
              <w:rPr>
                <w:rFonts w:asciiTheme="minorHAnsi" w:hAnsiTheme="minorHAnsi" w:cs="Arial"/>
                <w:lang w:eastAsia="ar-SA" w:bidi="ar-SA"/>
              </w:rPr>
              <w:t>1</w:t>
            </w:r>
            <w:r w:rsidR="00B7543C" w:rsidRPr="00B7543C">
              <w:rPr>
                <w:rFonts w:asciiTheme="minorHAnsi" w:hAnsiTheme="minorHAnsi" w:cs="Arial"/>
                <w:lang w:eastAsia="ar-SA" w:bidi="ar-SA"/>
              </w:rPr>
              <w:t>2V musí být označen</w:t>
            </w:r>
            <w:r>
              <w:rPr>
                <w:rFonts w:asciiTheme="minorHAnsi" w:hAnsiTheme="minorHAnsi" w:cs="Arial"/>
                <w:lang w:eastAsia="ar-SA" w:bidi="ar-SA"/>
              </w:rPr>
              <w:t>a</w:t>
            </w:r>
            <w:r w:rsidR="00B7543C" w:rsidRPr="00B7543C">
              <w:rPr>
                <w:rFonts w:asciiTheme="minorHAnsi" w:hAnsiTheme="minorHAnsi" w:cs="Arial"/>
                <w:lang w:eastAsia="ar-SA" w:bidi="ar-SA"/>
              </w:rPr>
              <w:t xml:space="preserve"> štítkem se jmenovitým napětím. Toto </w:t>
            </w:r>
            <w:r w:rsidR="003955A9">
              <w:rPr>
                <w:rFonts w:asciiTheme="minorHAnsi" w:hAnsiTheme="minorHAnsi" w:cs="Arial"/>
                <w:lang w:eastAsia="ar-SA" w:bidi="ar-SA"/>
              </w:rPr>
              <w:t>o</w:t>
            </w:r>
            <w:r w:rsidR="00B7543C" w:rsidRPr="00B7543C">
              <w:rPr>
                <w:rFonts w:asciiTheme="minorHAnsi" w:hAnsiTheme="minorHAnsi" w:cs="Arial"/>
                <w:lang w:eastAsia="ar-SA" w:bidi="ar-SA"/>
              </w:rPr>
              <w:t>značení musí odolat dezinfekčním přípravkům a otěru při úklidu sanitního vozidla.</w:t>
            </w:r>
          </w:p>
        </w:tc>
        <w:tc>
          <w:tcPr>
            <w:tcW w:w="3685" w:type="dxa"/>
            <w:shd w:val="clear" w:color="auto" w:fill="FFFFCC"/>
          </w:tcPr>
          <w:p w14:paraId="0FA41D08" w14:textId="77777777" w:rsidR="00B7543C" w:rsidRPr="00133DCD" w:rsidRDefault="00B7543C" w:rsidP="00133DCD"/>
        </w:tc>
      </w:tr>
      <w:tr w:rsidR="00A21C2A" w:rsidRPr="00A21C2A" w14:paraId="738FCE41" w14:textId="5115035A" w:rsidTr="00133DCD">
        <w:tc>
          <w:tcPr>
            <w:tcW w:w="6663" w:type="dxa"/>
          </w:tcPr>
          <w:p w14:paraId="253168D7" w14:textId="234F5FAC" w:rsidR="00A21C2A" w:rsidRPr="00D4408B" w:rsidRDefault="00A21C2A" w:rsidP="004A2ACC">
            <w:pPr>
              <w:widowControl/>
              <w:numPr>
                <w:ilvl w:val="0"/>
                <w:numId w:val="16"/>
              </w:numPr>
              <w:shd w:val="clear" w:color="auto" w:fill="FFFFFF"/>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w:t>
            </w:r>
            <w:r w:rsidR="003955A9">
              <w:rPr>
                <w:rFonts w:asciiTheme="minorHAnsi" w:hAnsiTheme="minorHAnsi" w:cs="Arial"/>
                <w:lang w:eastAsia="ar-SA" w:bidi="ar-SA"/>
              </w:rPr>
              <w:t xml:space="preserve"> </w:t>
            </w:r>
            <w:r w:rsidRPr="00D4408B">
              <w:rPr>
                <w:rFonts w:asciiTheme="minorHAnsi" w:hAnsiTheme="minorHAnsi" w:cs="Arial"/>
                <w:lang w:eastAsia="ar-SA" w:bidi="ar-SA"/>
              </w:rPr>
              <w:t>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003955A9">
              <w:rPr>
                <w:rFonts w:asciiTheme="minorHAnsi" w:hAnsiTheme="minorHAnsi" w:cs="Arial"/>
                <w:lang w:eastAsia="ar-SA" w:bidi="ar-SA"/>
              </w:rPr>
              <w:t xml:space="preserve"> 2 </w:t>
            </w:r>
            <w:r w:rsidRPr="00D4408B">
              <w:rPr>
                <w:rFonts w:asciiTheme="minorHAnsi" w:hAnsiTheme="minorHAnsi" w:cs="Arial"/>
                <w:lang w:eastAsia="ar-SA" w:bidi="ar-SA"/>
              </w:rPr>
              <w:t>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rPr>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1BD19CC1" w:rsidR="002F6052" w:rsidRPr="002F6052"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0B9FA374" w:rsidR="00A21C2A" w:rsidRPr="00D4408B" w:rsidRDefault="00A21C2A" w:rsidP="002F0F5F">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Montáž držáků </w:t>
            </w:r>
            <w:r w:rsidR="002F0F5F">
              <w:rPr>
                <w:rFonts w:asciiTheme="minorHAnsi" w:hAnsiTheme="minorHAnsi" w:cs="Arial"/>
                <w:lang w:eastAsia="ar-SA" w:bidi="ar-SA"/>
              </w:rPr>
              <w:t>zdravotnických</w:t>
            </w:r>
            <w:r w:rsidRPr="00D4408B">
              <w:rPr>
                <w:rFonts w:asciiTheme="minorHAnsi" w:hAnsiTheme="minorHAnsi" w:cs="Arial"/>
                <w:lang w:eastAsia="ar-SA" w:bidi="ar-SA"/>
              </w:rPr>
              <w:t xml:space="preserve"> přístroj</w:t>
            </w:r>
            <w:r w:rsidR="002F0F5F">
              <w:rPr>
                <w:rFonts w:asciiTheme="minorHAnsi" w:hAnsiTheme="minorHAnsi" w:cs="Arial"/>
                <w:lang w:eastAsia="ar-SA" w:bidi="ar-SA"/>
              </w:rPr>
              <w:t>ů</w:t>
            </w:r>
            <w:r w:rsidRPr="00D4408B">
              <w:rPr>
                <w:rFonts w:asciiTheme="minorHAnsi" w:hAnsiTheme="minorHAnsi" w:cs="Arial"/>
                <w:lang w:eastAsia="ar-SA" w:bidi="ar-SA"/>
              </w:rPr>
              <w:t xml:space="preserv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3C3316C5"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kovová </w:t>
            </w:r>
            <w:r w:rsidRPr="00D4408B">
              <w:rPr>
                <w:rFonts w:asciiTheme="minorHAnsi" w:hAnsiTheme="minorHAnsi" w:cs="Arial"/>
                <w:lang w:eastAsia="ar-SA" w:bidi="ar-SA"/>
              </w:rPr>
              <w:t>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EFD624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kovové </w:t>
            </w:r>
            <w:r w:rsidRPr="00D4408B">
              <w:rPr>
                <w:rFonts w:asciiTheme="minorHAnsi" w:hAnsiTheme="minorHAnsi" w:cs="Arial"/>
                <w:lang w:eastAsia="ar-SA" w:bidi="ar-SA"/>
              </w:rPr>
              <w:t>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2A81B9D4" w:rsidR="00535A04" w:rsidRPr="00D4408B" w:rsidRDefault="00535A04" w:rsidP="000B0E6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214F29">
              <w:rPr>
                <w:rFonts w:asciiTheme="minorHAnsi" w:hAnsiTheme="minorHAnsi" w:cs="Arial"/>
                <w:lang w:eastAsia="ar-SA" w:bidi="ar-SA"/>
              </w:rPr>
              <w:t xml:space="preserve">1 ks sada pro sledování </w:t>
            </w:r>
            <w:r w:rsidR="00D46B4B" w:rsidRPr="00214F29">
              <w:rPr>
                <w:rFonts w:asciiTheme="minorHAnsi" w:hAnsiTheme="minorHAnsi" w:cs="Arial"/>
                <w:lang w:eastAsia="ar-SA" w:bidi="ar-SA"/>
              </w:rPr>
              <w:t xml:space="preserve">vozidla, popis v příloze TS č. </w:t>
            </w:r>
            <w:r w:rsidR="00BD52B5" w:rsidRPr="00214F29">
              <w:rPr>
                <w:rFonts w:asciiTheme="minorHAnsi" w:hAnsiTheme="minorHAnsi" w:cs="Arial"/>
                <w:lang w:eastAsia="ar-SA" w:bidi="ar-SA"/>
              </w:rPr>
              <w:t>4</w:t>
            </w:r>
            <w:r w:rsidRPr="00214F29">
              <w:rPr>
                <w:rFonts w:asciiTheme="minorHAnsi" w:hAnsiTheme="minorHAnsi" w:cs="Arial"/>
                <w:lang w:eastAsia="ar-SA" w:bidi="ar-SA"/>
              </w:rPr>
              <w:t>.</w:t>
            </w:r>
            <w:r w:rsidRPr="00535A04">
              <w:rPr>
                <w:rFonts w:asciiTheme="minorHAnsi" w:hAnsiTheme="minorHAnsi" w:cs="Arial"/>
                <w:lang w:eastAsia="ar-SA" w:bidi="ar-SA"/>
              </w:rPr>
              <w:t xml:space="preserve"> </w:t>
            </w:r>
          </w:p>
        </w:tc>
        <w:tc>
          <w:tcPr>
            <w:tcW w:w="3685" w:type="dxa"/>
            <w:shd w:val="clear" w:color="auto" w:fill="FFFFCC"/>
          </w:tcPr>
          <w:p w14:paraId="0B1E706B" w14:textId="14B6EF59"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w:t>
            </w:r>
            <w:r w:rsidRPr="00D4408B">
              <w:rPr>
                <w:rFonts w:asciiTheme="minorHAnsi" w:hAnsiTheme="minorHAnsi" w:cs="Arial"/>
                <w:lang w:eastAsia="ar-SA" w:bidi="ar-SA"/>
              </w:rPr>
              <w:lastRenderedPageBreak/>
              <w:t>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3387FB52"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Minimální výška v ambulantním prostoru po instalaci čisté podlahy a stropu v nejvyšším bodě oblastí I, II, III,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12514C">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4B209C29" w:rsidR="00133DCD" w:rsidRPr="00133DCD" w:rsidRDefault="00133DCD" w:rsidP="000A46CA">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w:t>
            </w:r>
            <w:r w:rsidR="00DB63A7">
              <w:rPr>
                <w:rFonts w:asciiTheme="minorHAnsi" w:hAnsiTheme="minorHAnsi" w:cs="Arial"/>
                <w:lang w:eastAsia="ar-SA" w:bidi="ar-SA"/>
              </w:rPr>
              <w:t> </w:t>
            </w:r>
            <w:r w:rsidRPr="00133DCD">
              <w:rPr>
                <w:rFonts w:asciiTheme="minorHAnsi" w:hAnsiTheme="minorHAnsi" w:cs="Arial"/>
                <w:lang w:eastAsia="ar-SA" w:bidi="ar-SA"/>
              </w:rPr>
              <w:t>retro</w:t>
            </w:r>
            <w:r w:rsidR="00DB63A7">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DB63A7">
              <w:rPr>
                <w:rFonts w:asciiTheme="minorHAnsi" w:hAnsiTheme="minorHAnsi" w:cs="Arial"/>
                <w:lang w:eastAsia="ar-SA" w:bidi="ar-SA"/>
              </w:rPr>
              <w:t xml:space="preserve"> </w:t>
            </w:r>
            <w:r w:rsidRPr="00133DCD">
              <w:rPr>
                <w:rFonts w:asciiTheme="minorHAnsi" w:hAnsiTheme="minorHAnsi" w:cs="Arial"/>
                <w:lang w:eastAsia="ar-SA" w:bidi="ar-SA"/>
              </w:rPr>
              <w:t>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odpovídající značení vozidla rychlé zdravotnické pomoci dle vyhlášky č. 296/2012 Sb. Žluté obdélníky mu</w:t>
            </w:r>
            <w:r w:rsidR="000A46CA">
              <w:rPr>
                <w:rFonts w:asciiTheme="minorHAnsi" w:hAnsiTheme="minorHAnsi" w:cs="Arial"/>
                <w:lang w:eastAsia="ar-SA" w:bidi="ar-SA"/>
              </w:rPr>
              <w:t>sí být limetkového odstínu s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213FCC0A"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228B277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ve</w:t>
            </w:r>
            <w:r w:rsidR="000A46CA">
              <w:rPr>
                <w:rFonts w:asciiTheme="minorHAnsi" w:hAnsiTheme="minorHAnsi" w:cs="Arial"/>
                <w:lang w:eastAsia="ar-SA" w:bidi="ar-SA"/>
              </w:rPr>
              <w:t xml:space="preserve"> formě střídajících se pruhů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58FC105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Reflexní označení zadních dveří v otevřeném stavu zevnitř ve </w:t>
            </w:r>
            <w:r w:rsidRPr="00133DCD">
              <w:rPr>
                <w:rFonts w:asciiTheme="minorHAnsi" w:hAnsiTheme="minorHAnsi" w:cs="Arial"/>
                <w:lang w:eastAsia="ar-SA" w:bidi="ar-SA"/>
              </w:rPr>
              <w:lastRenderedPageBreak/>
              <w:t>formě proužků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flu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52B52C"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Grafické značení přední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w:t>
            </w:r>
            <w:r w:rsidR="000A46CA">
              <w:rPr>
                <w:rFonts w:asciiTheme="minorHAnsi" w:hAnsiTheme="minorHAnsi" w:cs="Arial"/>
                <w:lang w:eastAsia="ar-SA" w:bidi="ar-SA"/>
              </w:rPr>
              <w:t>kém provedení ve formě pruhů fl</w:t>
            </w:r>
            <w:r w:rsidRPr="00133DCD">
              <w:rPr>
                <w:rFonts w:asciiTheme="minorHAnsi" w:hAnsiTheme="minorHAnsi" w:cs="Arial"/>
                <w:lang w:eastAsia="ar-SA" w:bidi="ar-SA"/>
              </w:rPr>
              <w:t>u</w:t>
            </w:r>
            <w:r w:rsidR="000A46CA">
              <w:rPr>
                <w:rFonts w:asciiTheme="minorHAnsi" w:hAnsiTheme="minorHAnsi" w:cs="Arial"/>
                <w:lang w:eastAsia="ar-SA" w:bidi="ar-SA"/>
              </w:rPr>
              <w:t xml:space="preserve">orescentní </w:t>
            </w:r>
            <w:r w:rsidRPr="00133DCD">
              <w:rPr>
                <w:rFonts w:asciiTheme="minorHAnsi" w:hAnsiTheme="minorHAnsi" w:cs="Arial"/>
                <w:lang w:eastAsia="ar-SA" w:bidi="ar-SA"/>
              </w:rPr>
              <w:t>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 xml:space="preserve">Reproduktor kompatibilní s dodávanou sirénou v počtu pro dosažení celkového výkonu celého systému min. 180W. Instalace musí být v přední části vozidla (před chladičem) tak, aby </w:t>
            </w:r>
            <w:r w:rsidRPr="00D4408B">
              <w:rPr>
                <w:rFonts w:asciiTheme="minorHAnsi" w:eastAsia="Calibri" w:hAnsiTheme="minorHAnsi" w:cs="Arial"/>
              </w:rPr>
              <w:lastRenderedPageBreak/>
              <w:t>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Přídavná dálková LED světla umístěná v majákové rampě dva páry světelných modulů, napojená na dálková světla vozidla s možností </w:t>
            </w:r>
            <w:r w:rsidRPr="00EB1907">
              <w:rPr>
                <w:rFonts w:asciiTheme="minorHAnsi" w:eastAsia="Calibri" w:hAnsiTheme="minorHAnsi" w:cs="Arial"/>
              </w:rPr>
              <w:t>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w:t>
            </w:r>
            <w:r w:rsidR="00DD5397">
              <w:rPr>
                <w:rFonts w:asciiTheme="minorHAnsi" w:eastAsia="Calibri" w:hAnsiTheme="minorHAnsi" w:cs="Arial"/>
              </w:rPr>
              <w:lastRenderedPageBreak/>
              <w:t>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5" w:name="OLE_LINK5"/>
            <w:bookmarkStart w:id="6"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5"/>
            <w:bookmarkEnd w:id="6"/>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12478C6B" w:rsidR="00113805" w:rsidRPr="00113805" w:rsidRDefault="00113805" w:rsidP="00EB1907">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Záruční listy od </w:t>
            </w:r>
            <w:r w:rsidR="00EB1907">
              <w:rPr>
                <w:rFonts w:asciiTheme="minorHAnsi" w:eastAsia="Calibri" w:hAnsiTheme="minorHAnsi" w:cs="Arial"/>
              </w:rPr>
              <w:t xml:space="preserve">samostatně </w:t>
            </w:r>
            <w:r w:rsidRPr="00113805">
              <w:rPr>
                <w:rFonts w:asciiTheme="minorHAnsi" w:eastAsia="Calibri" w:hAnsiTheme="minorHAnsi" w:cs="Arial"/>
              </w:rPr>
              <w:t>dodaných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w:t>
            </w:r>
            <w:r w:rsidRPr="00113805">
              <w:rPr>
                <w:rFonts w:asciiTheme="minorHAnsi" w:eastAsia="Calibri" w:hAnsiTheme="minorHAnsi" w:cs="Arial"/>
              </w:rPr>
              <w:lastRenderedPageBreak/>
              <w:t xml:space="preserve">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lastRenderedPageBreak/>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7952D26F"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Nosítka s oddělitelným polohovatelným podvozkem a matrací s integrovaným dětským zádržným systémem. Vše</w:t>
            </w:r>
            <w:r w:rsidR="000E4DD3">
              <w:rPr>
                <w:rFonts w:asciiTheme="minorHAnsi" w:hAnsiTheme="minorHAnsi" w:cs="Arial"/>
                <w:lang w:eastAsia="ar-SA" w:bidi="ar-SA"/>
              </w:rPr>
              <w:t xml:space="preserve"> odpovídající ČSN EN 1865-1+A1</w:t>
            </w:r>
            <w:r w:rsidRPr="00353C5B">
              <w:rPr>
                <w:rFonts w:asciiTheme="minorHAnsi" w:hAnsiTheme="minorHAnsi" w:cs="Arial"/>
                <w:lang w:eastAsia="ar-SA" w:bidi="ar-SA"/>
              </w:rPr>
              <w:t xml:space="preserve"> a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353C5B">
              <w:rPr>
                <w:rFonts w:asciiTheme="minorHAnsi" w:hAnsiTheme="minorHAnsi" w:cs="Arial"/>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w:t>
            </w:r>
            <w:r w:rsidR="00C4291D">
              <w:rPr>
                <w:rFonts w:asciiTheme="minorHAnsi" w:hAnsiTheme="minorHAnsi" w:cs="Arial"/>
                <w:b/>
                <w:lang w:eastAsia="ar-SA" w:bidi="ar-SA"/>
              </w:rPr>
              <w:t xml:space="preserve"> </w:t>
            </w:r>
            <w:r w:rsidR="00C4291D" w:rsidRPr="00C4291D">
              <w:rPr>
                <w:rFonts w:asciiTheme="minorHAnsi" w:hAnsiTheme="minorHAnsi" w:cs="Arial"/>
                <w:b/>
                <w:lang w:eastAsia="ar-SA" w:bidi="ar-SA"/>
              </w:rPr>
              <w:t>(EN 1789:2020)</w:t>
            </w:r>
            <w:r w:rsidRPr="00DD5397">
              <w:rPr>
                <w:rFonts w:asciiTheme="minorHAnsi" w:hAnsiTheme="minorHAnsi" w:cs="Arial"/>
                <w:b/>
                <w:lang w:eastAsia="ar-SA" w:bidi="ar-SA"/>
              </w:rPr>
              <w:t>.</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B702B" w14:textId="77777777" w:rsidR="0094440C" w:rsidRDefault="0094440C" w:rsidP="005F2511">
      <w:r>
        <w:separator/>
      </w:r>
    </w:p>
  </w:endnote>
  <w:endnote w:type="continuationSeparator" w:id="0">
    <w:p w14:paraId="29313567" w14:textId="77777777" w:rsidR="0094440C" w:rsidRDefault="0094440C"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7" w:name="OLE_LINK3" w:displacedByCustomXml="next"/>
  <w:sdt>
    <w:sdtPr>
      <w:rPr>
        <w:sz w:val="18"/>
      </w:rPr>
      <w:id w:val="250395305"/>
      <w:docPartObj>
        <w:docPartGallery w:val="Page Numbers (Top of Page)"/>
        <w:docPartUnique/>
      </w:docPartObj>
    </w:sdtPr>
    <w:sdtEndPr/>
    <w:sdtContent>
      <w:p w14:paraId="0152DC2F" w14:textId="77777777" w:rsidR="004332D7" w:rsidRPr="00C80C4E" w:rsidRDefault="004332D7"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675E3D">
          <w:rPr>
            <w:noProof/>
            <w:sz w:val="18"/>
          </w:rPr>
          <w:t>1</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675E3D">
          <w:rPr>
            <w:noProof/>
            <w:sz w:val="18"/>
          </w:rPr>
          <w:t>16</w:t>
        </w:r>
        <w:r w:rsidRPr="00C80C4E">
          <w:rPr>
            <w:sz w:val="18"/>
          </w:rPr>
          <w:fldChar w:fldCharType="end"/>
        </w:r>
      </w:p>
    </w:sdtContent>
  </w:sdt>
  <w:bookmarkEnd w:id="7"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B16D5" w14:textId="77777777" w:rsidR="0094440C" w:rsidRDefault="0094440C" w:rsidP="005F2511">
      <w:r>
        <w:separator/>
      </w:r>
    </w:p>
  </w:footnote>
  <w:footnote w:type="continuationSeparator" w:id="0">
    <w:p w14:paraId="68DB5FF4" w14:textId="77777777" w:rsidR="0094440C" w:rsidRDefault="0094440C"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6B70B29C" w:rsidR="004332D7" w:rsidRPr="00C80C4E" w:rsidRDefault="004332D7">
    <w:pPr>
      <w:pStyle w:val="Zhlav"/>
      <w:rPr>
        <w:sz w:val="20"/>
      </w:rPr>
    </w:pPr>
    <w:r>
      <w:rPr>
        <w:sz w:val="20"/>
      </w:rPr>
      <w:t>Technická specifikace sanitního vozidla RZP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3662"/>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2164"/>
    <w:rsid w:val="00065262"/>
    <w:rsid w:val="00072847"/>
    <w:rsid w:val="00076AD5"/>
    <w:rsid w:val="00077251"/>
    <w:rsid w:val="00077CF9"/>
    <w:rsid w:val="00077FCC"/>
    <w:rsid w:val="00085177"/>
    <w:rsid w:val="000861F9"/>
    <w:rsid w:val="00090261"/>
    <w:rsid w:val="000916DE"/>
    <w:rsid w:val="00091BBB"/>
    <w:rsid w:val="00093C77"/>
    <w:rsid w:val="00093FBB"/>
    <w:rsid w:val="00096514"/>
    <w:rsid w:val="000A129A"/>
    <w:rsid w:val="000A3968"/>
    <w:rsid w:val="000A46CA"/>
    <w:rsid w:val="000A6C7E"/>
    <w:rsid w:val="000B00D7"/>
    <w:rsid w:val="000B0E63"/>
    <w:rsid w:val="000B298E"/>
    <w:rsid w:val="000C0B6F"/>
    <w:rsid w:val="000C21DB"/>
    <w:rsid w:val="000C251B"/>
    <w:rsid w:val="000C3F2F"/>
    <w:rsid w:val="000C524D"/>
    <w:rsid w:val="000E2184"/>
    <w:rsid w:val="000E4DD3"/>
    <w:rsid w:val="000F63B2"/>
    <w:rsid w:val="000F6836"/>
    <w:rsid w:val="000F79B8"/>
    <w:rsid w:val="00100B89"/>
    <w:rsid w:val="00111B6B"/>
    <w:rsid w:val="00113805"/>
    <w:rsid w:val="001235DB"/>
    <w:rsid w:val="0012514C"/>
    <w:rsid w:val="0013368D"/>
    <w:rsid w:val="00133DCD"/>
    <w:rsid w:val="001347DF"/>
    <w:rsid w:val="00137196"/>
    <w:rsid w:val="001421E0"/>
    <w:rsid w:val="00144798"/>
    <w:rsid w:val="001478E6"/>
    <w:rsid w:val="00150A7B"/>
    <w:rsid w:val="00154E30"/>
    <w:rsid w:val="0015693E"/>
    <w:rsid w:val="00156C80"/>
    <w:rsid w:val="00156F3D"/>
    <w:rsid w:val="001613F8"/>
    <w:rsid w:val="00162815"/>
    <w:rsid w:val="00164731"/>
    <w:rsid w:val="001661FE"/>
    <w:rsid w:val="00172854"/>
    <w:rsid w:val="00174E36"/>
    <w:rsid w:val="0018339F"/>
    <w:rsid w:val="001840F7"/>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916"/>
    <w:rsid w:val="001D2F8E"/>
    <w:rsid w:val="001D4308"/>
    <w:rsid w:val="001D6BAA"/>
    <w:rsid w:val="001D7D7D"/>
    <w:rsid w:val="001E1E99"/>
    <w:rsid w:val="001E2E9F"/>
    <w:rsid w:val="001E38CB"/>
    <w:rsid w:val="001F208C"/>
    <w:rsid w:val="001F4DA8"/>
    <w:rsid w:val="00205353"/>
    <w:rsid w:val="00206DF8"/>
    <w:rsid w:val="00214F29"/>
    <w:rsid w:val="002152C4"/>
    <w:rsid w:val="0021583C"/>
    <w:rsid w:val="00220FB4"/>
    <w:rsid w:val="00223257"/>
    <w:rsid w:val="00225318"/>
    <w:rsid w:val="002323C4"/>
    <w:rsid w:val="002334AF"/>
    <w:rsid w:val="00235D7C"/>
    <w:rsid w:val="00250FF7"/>
    <w:rsid w:val="002516C3"/>
    <w:rsid w:val="002542BD"/>
    <w:rsid w:val="002642D0"/>
    <w:rsid w:val="00264D1D"/>
    <w:rsid w:val="0026545F"/>
    <w:rsid w:val="00272966"/>
    <w:rsid w:val="00275681"/>
    <w:rsid w:val="00275F99"/>
    <w:rsid w:val="00276676"/>
    <w:rsid w:val="0028027C"/>
    <w:rsid w:val="0028106B"/>
    <w:rsid w:val="00290EFA"/>
    <w:rsid w:val="00291FDE"/>
    <w:rsid w:val="00297416"/>
    <w:rsid w:val="002A4312"/>
    <w:rsid w:val="002C1F9B"/>
    <w:rsid w:val="002C2347"/>
    <w:rsid w:val="002C7166"/>
    <w:rsid w:val="002D24D9"/>
    <w:rsid w:val="002D315E"/>
    <w:rsid w:val="002D7AF3"/>
    <w:rsid w:val="002D7CEC"/>
    <w:rsid w:val="002E0B95"/>
    <w:rsid w:val="002E2449"/>
    <w:rsid w:val="002E36C3"/>
    <w:rsid w:val="002E39C1"/>
    <w:rsid w:val="002E6D5C"/>
    <w:rsid w:val="002F0F5F"/>
    <w:rsid w:val="002F3279"/>
    <w:rsid w:val="002F6052"/>
    <w:rsid w:val="002F61E4"/>
    <w:rsid w:val="002F657E"/>
    <w:rsid w:val="003044BC"/>
    <w:rsid w:val="00313EB3"/>
    <w:rsid w:val="0031635B"/>
    <w:rsid w:val="0033146C"/>
    <w:rsid w:val="00332C2F"/>
    <w:rsid w:val="00334B9C"/>
    <w:rsid w:val="00340B48"/>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955A9"/>
    <w:rsid w:val="003A2E6A"/>
    <w:rsid w:val="003A4209"/>
    <w:rsid w:val="003B2A52"/>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32D7"/>
    <w:rsid w:val="00442BEB"/>
    <w:rsid w:val="00444635"/>
    <w:rsid w:val="00445E4E"/>
    <w:rsid w:val="0045196B"/>
    <w:rsid w:val="004545A5"/>
    <w:rsid w:val="00455299"/>
    <w:rsid w:val="004561D1"/>
    <w:rsid w:val="004571E8"/>
    <w:rsid w:val="004619BE"/>
    <w:rsid w:val="00472456"/>
    <w:rsid w:val="0047410B"/>
    <w:rsid w:val="00475191"/>
    <w:rsid w:val="00475AC6"/>
    <w:rsid w:val="004838EB"/>
    <w:rsid w:val="00484665"/>
    <w:rsid w:val="00486CDD"/>
    <w:rsid w:val="00496373"/>
    <w:rsid w:val="004A12F5"/>
    <w:rsid w:val="004A2ACC"/>
    <w:rsid w:val="004C4D7A"/>
    <w:rsid w:val="004D14E4"/>
    <w:rsid w:val="004D1682"/>
    <w:rsid w:val="004D2B45"/>
    <w:rsid w:val="004D3650"/>
    <w:rsid w:val="004D38EF"/>
    <w:rsid w:val="004F00DC"/>
    <w:rsid w:val="004F253A"/>
    <w:rsid w:val="004F617A"/>
    <w:rsid w:val="00501AC8"/>
    <w:rsid w:val="00502971"/>
    <w:rsid w:val="00503ED9"/>
    <w:rsid w:val="00507B02"/>
    <w:rsid w:val="00513E1C"/>
    <w:rsid w:val="00522345"/>
    <w:rsid w:val="0052401B"/>
    <w:rsid w:val="00527684"/>
    <w:rsid w:val="0053348E"/>
    <w:rsid w:val="00535A04"/>
    <w:rsid w:val="0053638C"/>
    <w:rsid w:val="00543E0F"/>
    <w:rsid w:val="00550F03"/>
    <w:rsid w:val="0055277B"/>
    <w:rsid w:val="00553A18"/>
    <w:rsid w:val="005577E8"/>
    <w:rsid w:val="00561EE8"/>
    <w:rsid w:val="005652C0"/>
    <w:rsid w:val="00572A71"/>
    <w:rsid w:val="0057795B"/>
    <w:rsid w:val="005801CC"/>
    <w:rsid w:val="00582092"/>
    <w:rsid w:val="0058628F"/>
    <w:rsid w:val="00597074"/>
    <w:rsid w:val="005973AC"/>
    <w:rsid w:val="005A1318"/>
    <w:rsid w:val="005A1EA9"/>
    <w:rsid w:val="005A3BE0"/>
    <w:rsid w:val="005A4409"/>
    <w:rsid w:val="005B1032"/>
    <w:rsid w:val="005B759E"/>
    <w:rsid w:val="005C402D"/>
    <w:rsid w:val="005C5A83"/>
    <w:rsid w:val="005C6069"/>
    <w:rsid w:val="005C609A"/>
    <w:rsid w:val="005C791F"/>
    <w:rsid w:val="005D1192"/>
    <w:rsid w:val="005D487F"/>
    <w:rsid w:val="005E4B8D"/>
    <w:rsid w:val="005E7CC3"/>
    <w:rsid w:val="005F0995"/>
    <w:rsid w:val="005F1E97"/>
    <w:rsid w:val="005F2511"/>
    <w:rsid w:val="005F494D"/>
    <w:rsid w:val="00610D44"/>
    <w:rsid w:val="0061222C"/>
    <w:rsid w:val="006148EB"/>
    <w:rsid w:val="00616268"/>
    <w:rsid w:val="006223B5"/>
    <w:rsid w:val="006244A7"/>
    <w:rsid w:val="00640023"/>
    <w:rsid w:val="00642992"/>
    <w:rsid w:val="0064343E"/>
    <w:rsid w:val="006462CB"/>
    <w:rsid w:val="0064751D"/>
    <w:rsid w:val="00651220"/>
    <w:rsid w:val="00652326"/>
    <w:rsid w:val="00653213"/>
    <w:rsid w:val="006533CE"/>
    <w:rsid w:val="006555EB"/>
    <w:rsid w:val="00664A7D"/>
    <w:rsid w:val="00667E8D"/>
    <w:rsid w:val="00672715"/>
    <w:rsid w:val="0067295E"/>
    <w:rsid w:val="00675E3D"/>
    <w:rsid w:val="006768CC"/>
    <w:rsid w:val="0069001B"/>
    <w:rsid w:val="00692138"/>
    <w:rsid w:val="00692556"/>
    <w:rsid w:val="00693BA8"/>
    <w:rsid w:val="00694F68"/>
    <w:rsid w:val="0069519B"/>
    <w:rsid w:val="00696254"/>
    <w:rsid w:val="006A0E80"/>
    <w:rsid w:val="006A17C3"/>
    <w:rsid w:val="006B3573"/>
    <w:rsid w:val="006C0692"/>
    <w:rsid w:val="006C08DF"/>
    <w:rsid w:val="006C3A82"/>
    <w:rsid w:val="006C636B"/>
    <w:rsid w:val="006C6431"/>
    <w:rsid w:val="006E2BA0"/>
    <w:rsid w:val="006E3D07"/>
    <w:rsid w:val="006F2076"/>
    <w:rsid w:val="006F54F5"/>
    <w:rsid w:val="007064D3"/>
    <w:rsid w:val="007073CF"/>
    <w:rsid w:val="0071087A"/>
    <w:rsid w:val="00714C52"/>
    <w:rsid w:val="00717780"/>
    <w:rsid w:val="00722EAF"/>
    <w:rsid w:val="00724539"/>
    <w:rsid w:val="00730BE2"/>
    <w:rsid w:val="00731D56"/>
    <w:rsid w:val="00733D69"/>
    <w:rsid w:val="00735278"/>
    <w:rsid w:val="00746442"/>
    <w:rsid w:val="007474E1"/>
    <w:rsid w:val="007519A5"/>
    <w:rsid w:val="0075350F"/>
    <w:rsid w:val="00753C45"/>
    <w:rsid w:val="007609F6"/>
    <w:rsid w:val="007672B7"/>
    <w:rsid w:val="00767CFC"/>
    <w:rsid w:val="0077215D"/>
    <w:rsid w:val="00772F35"/>
    <w:rsid w:val="00774FCF"/>
    <w:rsid w:val="007852A7"/>
    <w:rsid w:val="00794720"/>
    <w:rsid w:val="007A3B88"/>
    <w:rsid w:val="007C4A37"/>
    <w:rsid w:val="007C4CA8"/>
    <w:rsid w:val="007C5110"/>
    <w:rsid w:val="007D2AB1"/>
    <w:rsid w:val="007D4403"/>
    <w:rsid w:val="007D6770"/>
    <w:rsid w:val="007E05E0"/>
    <w:rsid w:val="007E696B"/>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3153"/>
    <w:rsid w:val="008644E0"/>
    <w:rsid w:val="0086456F"/>
    <w:rsid w:val="00867481"/>
    <w:rsid w:val="00870DE9"/>
    <w:rsid w:val="00872AEC"/>
    <w:rsid w:val="008738A6"/>
    <w:rsid w:val="00873C92"/>
    <w:rsid w:val="00873EB5"/>
    <w:rsid w:val="00874107"/>
    <w:rsid w:val="008852F3"/>
    <w:rsid w:val="0089276E"/>
    <w:rsid w:val="00896E55"/>
    <w:rsid w:val="008A073B"/>
    <w:rsid w:val="008A5C64"/>
    <w:rsid w:val="008B7C94"/>
    <w:rsid w:val="008C4912"/>
    <w:rsid w:val="008D7858"/>
    <w:rsid w:val="008D7FBF"/>
    <w:rsid w:val="008E2BD4"/>
    <w:rsid w:val="008E3F92"/>
    <w:rsid w:val="008E55A2"/>
    <w:rsid w:val="008F0169"/>
    <w:rsid w:val="008F1598"/>
    <w:rsid w:val="008F3AC3"/>
    <w:rsid w:val="008F4B80"/>
    <w:rsid w:val="008F7E29"/>
    <w:rsid w:val="0090055B"/>
    <w:rsid w:val="009172D7"/>
    <w:rsid w:val="0091779B"/>
    <w:rsid w:val="00921FE7"/>
    <w:rsid w:val="0093464B"/>
    <w:rsid w:val="0094440C"/>
    <w:rsid w:val="00946EBD"/>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C3F74"/>
    <w:rsid w:val="009D390C"/>
    <w:rsid w:val="009D3FCD"/>
    <w:rsid w:val="009D674E"/>
    <w:rsid w:val="009D7123"/>
    <w:rsid w:val="009D7526"/>
    <w:rsid w:val="009E680F"/>
    <w:rsid w:val="009F2956"/>
    <w:rsid w:val="00A00DA8"/>
    <w:rsid w:val="00A01CFE"/>
    <w:rsid w:val="00A05004"/>
    <w:rsid w:val="00A100A9"/>
    <w:rsid w:val="00A115D6"/>
    <w:rsid w:val="00A11667"/>
    <w:rsid w:val="00A137B4"/>
    <w:rsid w:val="00A21C2A"/>
    <w:rsid w:val="00A34C22"/>
    <w:rsid w:val="00A41CFA"/>
    <w:rsid w:val="00A42C5A"/>
    <w:rsid w:val="00A44A37"/>
    <w:rsid w:val="00A477B6"/>
    <w:rsid w:val="00A514EA"/>
    <w:rsid w:val="00A5276D"/>
    <w:rsid w:val="00A534A8"/>
    <w:rsid w:val="00A5518C"/>
    <w:rsid w:val="00A56179"/>
    <w:rsid w:val="00A57B4A"/>
    <w:rsid w:val="00A609F0"/>
    <w:rsid w:val="00A611FA"/>
    <w:rsid w:val="00A62854"/>
    <w:rsid w:val="00A65D05"/>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B6A3E"/>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25708"/>
    <w:rsid w:val="00B266B2"/>
    <w:rsid w:val="00B33D79"/>
    <w:rsid w:val="00B35A34"/>
    <w:rsid w:val="00B4596E"/>
    <w:rsid w:val="00B4650F"/>
    <w:rsid w:val="00B50427"/>
    <w:rsid w:val="00B541AD"/>
    <w:rsid w:val="00B609B7"/>
    <w:rsid w:val="00B7543C"/>
    <w:rsid w:val="00B7645D"/>
    <w:rsid w:val="00BA0021"/>
    <w:rsid w:val="00BA23D9"/>
    <w:rsid w:val="00BA3274"/>
    <w:rsid w:val="00BA38A1"/>
    <w:rsid w:val="00BB0D31"/>
    <w:rsid w:val="00BD0365"/>
    <w:rsid w:val="00BD52B5"/>
    <w:rsid w:val="00BE1205"/>
    <w:rsid w:val="00BE1B90"/>
    <w:rsid w:val="00BE30A5"/>
    <w:rsid w:val="00BF0273"/>
    <w:rsid w:val="00BF09D7"/>
    <w:rsid w:val="00BF3485"/>
    <w:rsid w:val="00BF5F24"/>
    <w:rsid w:val="00BF651F"/>
    <w:rsid w:val="00C00952"/>
    <w:rsid w:val="00C0185B"/>
    <w:rsid w:val="00C06B8E"/>
    <w:rsid w:val="00C074C7"/>
    <w:rsid w:val="00C16741"/>
    <w:rsid w:val="00C2073D"/>
    <w:rsid w:val="00C2139E"/>
    <w:rsid w:val="00C30866"/>
    <w:rsid w:val="00C321DA"/>
    <w:rsid w:val="00C34B9A"/>
    <w:rsid w:val="00C4291D"/>
    <w:rsid w:val="00C44609"/>
    <w:rsid w:val="00C4559F"/>
    <w:rsid w:val="00C512CC"/>
    <w:rsid w:val="00C53228"/>
    <w:rsid w:val="00C55B87"/>
    <w:rsid w:val="00C60B76"/>
    <w:rsid w:val="00C66A7C"/>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E56C6"/>
    <w:rsid w:val="00CF4BF2"/>
    <w:rsid w:val="00CF6420"/>
    <w:rsid w:val="00CF7F2D"/>
    <w:rsid w:val="00D04A47"/>
    <w:rsid w:val="00D06F23"/>
    <w:rsid w:val="00D117A7"/>
    <w:rsid w:val="00D1494E"/>
    <w:rsid w:val="00D15051"/>
    <w:rsid w:val="00D15CBE"/>
    <w:rsid w:val="00D17C8A"/>
    <w:rsid w:val="00D21428"/>
    <w:rsid w:val="00D239ED"/>
    <w:rsid w:val="00D2749F"/>
    <w:rsid w:val="00D367AE"/>
    <w:rsid w:val="00D40695"/>
    <w:rsid w:val="00D422F9"/>
    <w:rsid w:val="00D42CAC"/>
    <w:rsid w:val="00D4408B"/>
    <w:rsid w:val="00D46B4B"/>
    <w:rsid w:val="00D5159C"/>
    <w:rsid w:val="00D55832"/>
    <w:rsid w:val="00D57FA0"/>
    <w:rsid w:val="00D7028E"/>
    <w:rsid w:val="00D71F96"/>
    <w:rsid w:val="00D757A3"/>
    <w:rsid w:val="00D80094"/>
    <w:rsid w:val="00D807EE"/>
    <w:rsid w:val="00D8589A"/>
    <w:rsid w:val="00D85971"/>
    <w:rsid w:val="00D87923"/>
    <w:rsid w:val="00D916C8"/>
    <w:rsid w:val="00D92B51"/>
    <w:rsid w:val="00DA21A9"/>
    <w:rsid w:val="00DA3055"/>
    <w:rsid w:val="00DA47A3"/>
    <w:rsid w:val="00DA7A2E"/>
    <w:rsid w:val="00DB013B"/>
    <w:rsid w:val="00DB0A53"/>
    <w:rsid w:val="00DB4762"/>
    <w:rsid w:val="00DB63A7"/>
    <w:rsid w:val="00DB6ED3"/>
    <w:rsid w:val="00DB7A5D"/>
    <w:rsid w:val="00DC0927"/>
    <w:rsid w:val="00DC406B"/>
    <w:rsid w:val="00DC5CA6"/>
    <w:rsid w:val="00DD3D2C"/>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1D2"/>
    <w:rsid w:val="00E64623"/>
    <w:rsid w:val="00E7048E"/>
    <w:rsid w:val="00E75088"/>
    <w:rsid w:val="00E75532"/>
    <w:rsid w:val="00E76CDF"/>
    <w:rsid w:val="00E76D78"/>
    <w:rsid w:val="00E87036"/>
    <w:rsid w:val="00E90177"/>
    <w:rsid w:val="00E9128F"/>
    <w:rsid w:val="00E966C5"/>
    <w:rsid w:val="00EA6D5F"/>
    <w:rsid w:val="00EA729A"/>
    <w:rsid w:val="00EB1907"/>
    <w:rsid w:val="00EC5ED4"/>
    <w:rsid w:val="00ED3266"/>
    <w:rsid w:val="00ED7139"/>
    <w:rsid w:val="00ED719B"/>
    <w:rsid w:val="00ED7D1B"/>
    <w:rsid w:val="00EE51C1"/>
    <w:rsid w:val="00EE5F41"/>
    <w:rsid w:val="00EE60A4"/>
    <w:rsid w:val="00EF1747"/>
    <w:rsid w:val="00F003B2"/>
    <w:rsid w:val="00F03EC9"/>
    <w:rsid w:val="00F05E03"/>
    <w:rsid w:val="00F1796A"/>
    <w:rsid w:val="00F371FD"/>
    <w:rsid w:val="00F40484"/>
    <w:rsid w:val="00F413AA"/>
    <w:rsid w:val="00F446A3"/>
    <w:rsid w:val="00F44A6B"/>
    <w:rsid w:val="00F46F82"/>
    <w:rsid w:val="00F47B47"/>
    <w:rsid w:val="00F53AE9"/>
    <w:rsid w:val="00F60793"/>
    <w:rsid w:val="00F62472"/>
    <w:rsid w:val="00F731D7"/>
    <w:rsid w:val="00F7442B"/>
    <w:rsid w:val="00F82886"/>
    <w:rsid w:val="00F83CC8"/>
    <w:rsid w:val="00F9134E"/>
    <w:rsid w:val="00F91A10"/>
    <w:rsid w:val="00F9517F"/>
    <w:rsid w:val="00F974C0"/>
    <w:rsid w:val="00FA378B"/>
    <w:rsid w:val="00FA3912"/>
    <w:rsid w:val="00FA4611"/>
    <w:rsid w:val="00FA6A91"/>
    <w:rsid w:val="00FA70F3"/>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AD01C-155A-4270-945B-C2E2B40CF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5750</Words>
  <Characters>33926</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2</cp:revision>
  <cp:lastPrinted>2020-05-19T09:41:00Z</cp:lastPrinted>
  <dcterms:created xsi:type="dcterms:W3CDTF">2024-04-05T11:32:00Z</dcterms:created>
  <dcterms:modified xsi:type="dcterms:W3CDTF">2024-04-05T11:32:00Z</dcterms:modified>
</cp:coreProperties>
</file>